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A4360B" w:rsidRPr="00E6597C" w:rsidRDefault="00A4360B" w:rsidP="00E93CA2">
      <w:pPr>
        <w:pStyle w:val="aa"/>
        <w:spacing w:after="0" w:line="480" w:lineRule="auto"/>
        <w:ind w:firstLine="567"/>
        <w:jc w:val="right"/>
        <w:rPr>
          <w:rFonts w:ascii="GHEA Grapalat" w:hAnsi="GHEA Grapalat" w:cs="Sylfaen"/>
          <w:i/>
          <w:sz w:val="16"/>
        </w:rPr>
      </w:pPr>
      <w:r w:rsidRPr="00E6597C">
        <w:rPr>
          <w:rFonts w:ascii="GHEA Grapalat" w:hAnsi="GHEA Grapalat" w:cs="Sylfaen"/>
          <w:i/>
          <w:sz w:val="16"/>
        </w:rPr>
        <w:t>Հավելված</w:t>
      </w:r>
      <w:r w:rsidR="005939DE" w:rsidRPr="00E6597C">
        <w:rPr>
          <w:rFonts w:ascii="GHEA Grapalat" w:hAnsi="GHEA Grapalat" w:cs="Sylfaen"/>
          <w:i/>
          <w:sz w:val="16"/>
        </w:rPr>
        <w:t xml:space="preserve"> </w:t>
      </w:r>
      <w:r w:rsidR="003B3A13" w:rsidRPr="00E6597C">
        <w:rPr>
          <w:rFonts w:ascii="GHEA Grapalat" w:hAnsi="GHEA Grapalat" w:cs="Sylfaen"/>
          <w:i/>
          <w:sz w:val="16"/>
        </w:rPr>
        <w:t>N</w:t>
      </w:r>
      <w:r w:rsidR="00E6597C" w:rsidRPr="00E6597C">
        <w:rPr>
          <w:rFonts w:ascii="GHEA Grapalat" w:hAnsi="GHEA Grapalat" w:cs="Sylfaen"/>
          <w:i/>
          <w:sz w:val="16"/>
        </w:rPr>
        <w:t xml:space="preserve"> </w:t>
      </w:r>
      <w:r w:rsidR="00B24FBD">
        <w:rPr>
          <w:rFonts w:ascii="GHEA Grapalat" w:hAnsi="GHEA Grapalat" w:cs="Sylfaen"/>
          <w:i/>
          <w:sz w:val="16"/>
        </w:rPr>
        <w:t>8</w:t>
      </w:r>
    </w:p>
    <w:p w:rsidR="005939DE" w:rsidRPr="00E6597C" w:rsidRDefault="00A4360B" w:rsidP="00E93CA2">
      <w:pPr>
        <w:pStyle w:val="aa"/>
        <w:spacing w:after="0" w:line="480" w:lineRule="auto"/>
        <w:ind w:firstLine="567"/>
        <w:jc w:val="right"/>
        <w:rPr>
          <w:rFonts w:ascii="GHEA Grapalat" w:hAnsi="GHEA Grapalat" w:cs="Sylfaen"/>
          <w:i/>
          <w:sz w:val="16"/>
        </w:rPr>
      </w:pPr>
      <w:r w:rsidRPr="00E6597C">
        <w:rPr>
          <w:rFonts w:ascii="GHEA Grapalat" w:hAnsi="GHEA Grapalat" w:cs="Sylfaen"/>
          <w:i/>
          <w:sz w:val="16"/>
        </w:rPr>
        <w:t>ՀՀ ֆինանսների նախարարի</w:t>
      </w:r>
      <w:r w:rsidR="00B9796D" w:rsidRPr="00E6597C">
        <w:rPr>
          <w:rFonts w:ascii="GHEA Grapalat" w:hAnsi="GHEA Grapalat" w:cs="Sylfaen"/>
          <w:i/>
          <w:sz w:val="16"/>
        </w:rPr>
        <w:t xml:space="preserve"> </w:t>
      </w:r>
      <w:r w:rsidR="005939DE" w:rsidRPr="00E6597C">
        <w:rPr>
          <w:rFonts w:ascii="GHEA Grapalat" w:hAnsi="GHEA Grapalat" w:cs="Sylfaen"/>
          <w:i/>
          <w:sz w:val="16"/>
        </w:rPr>
        <w:t>20</w:t>
      </w:r>
      <w:r w:rsidR="004605D7">
        <w:rPr>
          <w:rFonts w:ascii="GHEA Grapalat" w:hAnsi="GHEA Grapalat" w:cs="Sylfaen"/>
          <w:i/>
          <w:sz w:val="16"/>
          <w:lang w:val="hy-AM"/>
        </w:rPr>
        <w:t xml:space="preserve">20 </w:t>
      </w:r>
      <w:r w:rsidR="005939DE" w:rsidRPr="00E6597C">
        <w:rPr>
          <w:rFonts w:ascii="GHEA Grapalat" w:hAnsi="GHEA Grapalat" w:cs="Sylfaen"/>
          <w:i/>
          <w:sz w:val="16"/>
        </w:rPr>
        <w:t xml:space="preserve">թվականի </w:t>
      </w:r>
    </w:p>
    <w:p w:rsidR="00096865" w:rsidRPr="00E6597C" w:rsidRDefault="00EA4670" w:rsidP="00EF3662">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հունիսի 2-ի </w:t>
      </w:r>
      <w:r>
        <w:rPr>
          <w:rFonts w:ascii="GHEA Grapalat" w:hAnsi="GHEA Grapalat" w:cs="Sylfaen"/>
          <w:i/>
          <w:sz w:val="16"/>
        </w:rPr>
        <w:t xml:space="preserve">N </w:t>
      </w:r>
      <w:r>
        <w:rPr>
          <w:rFonts w:ascii="GHEA Grapalat" w:hAnsi="GHEA Grapalat" w:cs="Sylfaen"/>
          <w:i/>
          <w:sz w:val="16"/>
          <w:lang w:val="hy-AM"/>
        </w:rPr>
        <w:t xml:space="preserve"> 154</w:t>
      </w:r>
      <w:r>
        <w:rPr>
          <w:rFonts w:ascii="GHEA Grapalat" w:hAnsi="GHEA Grapalat" w:cs="Sylfaen"/>
          <w:i/>
          <w:sz w:val="16"/>
        </w:rPr>
        <w:t xml:space="preserve">-Ա  հրամանի </w:t>
      </w:r>
      <w:r w:rsidR="00CD57A9">
        <w:rPr>
          <w:rFonts w:ascii="GHEA Grapalat" w:hAnsi="GHEA Grapalat" w:cs="Sylfaen"/>
          <w:i/>
          <w:sz w:val="16"/>
        </w:rPr>
        <w:t xml:space="preserve">    </w:t>
      </w:r>
    </w:p>
    <w:p w:rsidR="00096865" w:rsidRPr="00E6597C" w:rsidRDefault="00096865" w:rsidP="00EF3662">
      <w:pPr>
        <w:pStyle w:val="aa"/>
        <w:spacing w:after="0"/>
        <w:ind w:right="-7" w:firstLine="567"/>
        <w:jc w:val="right"/>
        <w:rPr>
          <w:rFonts w:ascii="GHEA Grapalat" w:hAnsi="GHEA Grapalat" w:cs="Sylfaen"/>
          <w:i/>
          <w:sz w:val="18"/>
          <w:szCs w:val="20"/>
          <w:lang w:val="af-ZA" w:eastAsia="ru-RU"/>
        </w:rPr>
      </w:pPr>
      <w:r w:rsidRPr="00E6597C">
        <w:rPr>
          <w:rFonts w:ascii="GHEA Grapalat" w:hAnsi="GHEA Grapalat" w:cs="Sylfaen"/>
          <w:i/>
          <w:sz w:val="18"/>
          <w:szCs w:val="20"/>
          <w:lang w:val="af-ZA" w:eastAsia="ru-RU"/>
        </w:rPr>
        <w:tab/>
      </w:r>
    </w:p>
    <w:p w:rsidR="00096865" w:rsidRPr="00E6597C" w:rsidRDefault="00096865" w:rsidP="00EF3662">
      <w:pPr>
        <w:pStyle w:val="aa"/>
        <w:spacing w:after="0"/>
        <w:ind w:right="-7" w:firstLine="567"/>
        <w:jc w:val="right"/>
        <w:rPr>
          <w:rFonts w:ascii="GHEA Grapalat" w:hAnsi="GHEA Grapalat" w:cs="Sylfaen"/>
          <w:i/>
          <w:u w:val="single"/>
          <w:lang w:val="af-ZA" w:eastAsia="ru-RU"/>
        </w:rPr>
      </w:pPr>
      <w:r w:rsidRPr="00E6597C">
        <w:rPr>
          <w:rFonts w:ascii="GHEA Grapalat" w:hAnsi="GHEA Grapalat" w:cs="Sylfaen"/>
          <w:i/>
          <w:u w:val="single"/>
          <w:lang w:eastAsia="ru-RU"/>
        </w:rPr>
        <w:t>Օրինակելի</w:t>
      </w:r>
      <w:r w:rsidRPr="00E6597C">
        <w:rPr>
          <w:rFonts w:ascii="GHEA Grapalat" w:hAnsi="GHEA Grapalat" w:cs="Sylfaen"/>
          <w:i/>
          <w:u w:val="single"/>
          <w:lang w:val="af-ZA" w:eastAsia="ru-RU"/>
        </w:rPr>
        <w:t xml:space="preserve"> </w:t>
      </w:r>
      <w:r w:rsidRPr="00E6597C">
        <w:rPr>
          <w:rFonts w:ascii="GHEA Grapalat" w:hAnsi="GHEA Grapalat" w:cs="Sylfaen"/>
          <w:i/>
          <w:u w:val="single"/>
          <w:lang w:eastAsia="ru-RU"/>
        </w:rPr>
        <w:t>ձև</w:t>
      </w:r>
    </w:p>
    <w:p w:rsidR="00096865" w:rsidRPr="00E6597C" w:rsidRDefault="00096865"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C925DF"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E6597C">
        <w:rPr>
          <w:rFonts w:ascii="GHEA Grapalat" w:hAnsi="GHEA Grapalat"/>
          <w:i w:val="0"/>
          <w:lang w:val="af-ZA"/>
        </w:rPr>
        <w:t xml:space="preserve"> ՄԱՍԻՆ</w:t>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33189A" w:rsidRDefault="00642EFE" w:rsidP="00D21F8D">
      <w:pPr>
        <w:pStyle w:val="a3"/>
        <w:spacing w:line="240" w:lineRule="auto"/>
        <w:jc w:val="center"/>
        <w:rPr>
          <w:rFonts w:ascii="GHEA Grapalat" w:hAnsi="GHEA Grapalat"/>
          <w:b/>
          <w:i w:val="0"/>
          <w:lang w:val="af-ZA"/>
        </w:rPr>
      </w:pPr>
      <w:r w:rsidRPr="0033189A">
        <w:rPr>
          <w:rFonts w:ascii="GHEA Grapalat" w:hAnsi="GHEA Grapalat"/>
          <w:b/>
          <w:i w:val="0"/>
          <w:lang w:val="af-ZA"/>
        </w:rPr>
        <w:t>20</w:t>
      </w:r>
      <w:r w:rsidR="0033189A" w:rsidRPr="0033189A">
        <w:rPr>
          <w:rFonts w:ascii="GHEA Grapalat" w:hAnsi="GHEA Grapalat"/>
          <w:b/>
          <w:i w:val="0"/>
          <w:lang w:val="hy-AM"/>
        </w:rPr>
        <w:t xml:space="preserve">20 </w:t>
      </w:r>
      <w:r w:rsidRPr="0033189A">
        <w:rPr>
          <w:rFonts w:ascii="GHEA Grapalat" w:hAnsi="GHEA Grapalat"/>
          <w:b/>
          <w:i w:val="0"/>
          <w:lang w:val="af-ZA"/>
        </w:rPr>
        <w:t xml:space="preserve">թվականի </w:t>
      </w:r>
      <w:r w:rsidR="00A76C15" w:rsidRPr="0033189A">
        <w:rPr>
          <w:rFonts w:ascii="GHEA Grapalat" w:hAnsi="GHEA Grapalat"/>
          <w:b/>
          <w:i w:val="0"/>
          <w:lang w:val="af-ZA"/>
        </w:rPr>
        <w:t>«</w:t>
      </w:r>
      <w:r w:rsidR="0033189A" w:rsidRPr="0033189A">
        <w:rPr>
          <w:rFonts w:ascii="GHEA Grapalat" w:hAnsi="GHEA Grapalat"/>
          <w:b/>
          <w:i w:val="0"/>
          <w:lang w:val="hy-AM"/>
        </w:rPr>
        <w:t>հուլիս</w:t>
      </w:r>
      <w:r w:rsidR="003C53D4" w:rsidRPr="0033189A">
        <w:rPr>
          <w:rFonts w:ascii="GHEA Grapalat" w:hAnsi="GHEA Grapalat"/>
          <w:b/>
          <w:i w:val="0"/>
          <w:lang w:val="af-ZA"/>
        </w:rPr>
        <w:t>»</w:t>
      </w:r>
      <w:r w:rsidRPr="0033189A">
        <w:rPr>
          <w:rFonts w:ascii="GHEA Grapalat" w:hAnsi="GHEA Grapalat"/>
          <w:b/>
          <w:i w:val="0"/>
          <w:lang w:val="af-ZA"/>
        </w:rPr>
        <w:t xml:space="preserve">  </w:t>
      </w:r>
      <w:r w:rsidR="003C53D4" w:rsidRPr="0033189A">
        <w:rPr>
          <w:rFonts w:ascii="GHEA Grapalat" w:hAnsi="GHEA Grapalat"/>
          <w:b/>
          <w:i w:val="0"/>
          <w:lang w:val="af-ZA"/>
        </w:rPr>
        <w:t>«</w:t>
      </w:r>
      <w:r w:rsidR="0033189A" w:rsidRPr="0033189A">
        <w:rPr>
          <w:rFonts w:ascii="GHEA Grapalat" w:hAnsi="GHEA Grapalat"/>
          <w:b/>
          <w:i w:val="0"/>
          <w:lang w:val="hy-AM"/>
        </w:rPr>
        <w:t>10</w:t>
      </w:r>
      <w:r w:rsidR="003C53D4" w:rsidRPr="0033189A">
        <w:rPr>
          <w:rFonts w:ascii="GHEA Grapalat" w:hAnsi="GHEA Grapalat"/>
          <w:b/>
          <w:i w:val="0"/>
          <w:lang w:val="af-ZA"/>
        </w:rPr>
        <w:t>»</w:t>
      </w:r>
      <w:r w:rsidRPr="0033189A">
        <w:rPr>
          <w:rFonts w:ascii="GHEA Grapalat" w:hAnsi="GHEA Grapalat"/>
          <w:b/>
          <w:i w:val="0"/>
          <w:lang w:val="af-ZA"/>
        </w:rPr>
        <w:t xml:space="preserve"> </w:t>
      </w:r>
      <w:r w:rsidR="00A76C15" w:rsidRPr="0033189A">
        <w:rPr>
          <w:rFonts w:ascii="GHEA Grapalat" w:hAnsi="GHEA Grapalat"/>
          <w:b/>
          <w:i w:val="0"/>
          <w:lang w:val="af-ZA"/>
        </w:rPr>
        <w:t>«</w:t>
      </w:r>
      <w:r w:rsidR="0033189A" w:rsidRPr="0033189A">
        <w:rPr>
          <w:rFonts w:ascii="GHEA Grapalat" w:hAnsi="GHEA Grapalat"/>
          <w:b/>
          <w:i w:val="0"/>
          <w:lang w:val="hy-AM"/>
        </w:rPr>
        <w:t>01</w:t>
      </w:r>
      <w:r w:rsidR="00A76C15" w:rsidRPr="0033189A">
        <w:rPr>
          <w:rFonts w:ascii="GHEA Grapalat" w:hAnsi="GHEA Grapalat"/>
          <w:b/>
          <w:i w:val="0"/>
          <w:lang w:val="af-ZA"/>
        </w:rPr>
        <w:t>»</w:t>
      </w:r>
      <w:r w:rsidR="003C53D4" w:rsidRPr="0033189A">
        <w:rPr>
          <w:rFonts w:ascii="GHEA Grapalat" w:hAnsi="GHEA Grapalat"/>
          <w:b/>
          <w:i w:val="0"/>
          <w:lang w:val="af-ZA"/>
        </w:rPr>
        <w:t xml:space="preserve"> </w:t>
      </w:r>
      <w:r w:rsidRPr="0033189A">
        <w:rPr>
          <w:rFonts w:ascii="GHEA Grapalat" w:hAnsi="GHEA Grapalat"/>
          <w:b/>
          <w:i w:val="0"/>
          <w:lang w:val="af-ZA"/>
        </w:rPr>
        <w:t xml:space="preserve">որոշմամբ </w:t>
      </w:r>
    </w:p>
    <w:p w:rsidR="0091042F" w:rsidRPr="00E6597C" w:rsidRDefault="0091042F" w:rsidP="00EF3662">
      <w:pPr>
        <w:pStyle w:val="a3"/>
        <w:spacing w:line="240" w:lineRule="auto"/>
        <w:jc w:val="center"/>
        <w:rPr>
          <w:rFonts w:ascii="GHEA Grapalat" w:hAnsi="GHEA Grapalat"/>
          <w:i w:val="0"/>
          <w:lang w:val="af-ZA"/>
        </w:rPr>
      </w:pPr>
    </w:p>
    <w:p w:rsidR="0091042F" w:rsidRPr="0033189A" w:rsidRDefault="00496E18" w:rsidP="00EF3662">
      <w:pPr>
        <w:pStyle w:val="a3"/>
        <w:spacing w:line="240" w:lineRule="auto"/>
        <w:jc w:val="center"/>
        <w:rPr>
          <w:rFonts w:ascii="GHEA Grapalat" w:hAnsi="GHEA Grapalat"/>
          <w:b/>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33189A" w:rsidRPr="0033189A">
        <w:rPr>
          <w:rFonts w:ascii="GHEA Grapalat" w:hAnsi="GHEA Grapalat"/>
          <w:b/>
          <w:i w:val="0"/>
          <w:lang w:val="hy-AM"/>
        </w:rPr>
        <w:t xml:space="preserve">&lt;&lt;ԿՄԱՀ-ԳՀԱՇՁԲ-20/04&gt;&gt; </w:t>
      </w:r>
      <w:r w:rsidR="009F18D0" w:rsidRPr="0033189A">
        <w:rPr>
          <w:rFonts w:ascii="GHEA Grapalat" w:hAnsi="GHEA Grapalat"/>
          <w:b/>
          <w:i w:val="0"/>
          <w:u w:val="single"/>
          <w:lang w:val="af-ZA"/>
        </w:rPr>
        <w:t xml:space="preserve">        </w:t>
      </w:r>
    </w:p>
    <w:p w:rsidR="0091042F" w:rsidRPr="00E6597C" w:rsidRDefault="0091042F" w:rsidP="00EF3662">
      <w:pPr>
        <w:pStyle w:val="a3"/>
        <w:spacing w:line="240" w:lineRule="auto"/>
        <w:rPr>
          <w:rFonts w:ascii="GHEA Grapalat" w:hAnsi="GHEA Grapalat"/>
          <w:i w:val="0"/>
          <w:lang w:val="af-ZA"/>
        </w:rPr>
      </w:pPr>
    </w:p>
    <w:p w:rsidR="00642EFE" w:rsidRPr="00E6597C" w:rsidRDefault="00642EFE" w:rsidP="0033189A">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33189A" w:rsidRPr="0033189A">
        <w:rPr>
          <w:rFonts w:ascii="GHEA Grapalat" w:hAnsi="GHEA Grapalat" w:cs="Sylfaen"/>
          <w:i w:val="0"/>
          <w:lang w:val="ru-RU"/>
        </w:rPr>
        <w:t>Արգելի</w:t>
      </w:r>
      <w:r w:rsidR="0033189A" w:rsidRPr="0033189A">
        <w:rPr>
          <w:rFonts w:ascii="GHEA Grapalat" w:hAnsi="GHEA Grapalat"/>
          <w:i w:val="0"/>
          <w:lang w:val="hy-AM"/>
        </w:rPr>
        <w:t xml:space="preserve"> </w:t>
      </w:r>
      <w:r w:rsidR="0033189A" w:rsidRPr="0033189A">
        <w:rPr>
          <w:rFonts w:ascii="GHEA Grapalat" w:hAnsi="GHEA Grapalat" w:cs="Sylfaen"/>
          <w:i w:val="0"/>
          <w:lang w:val="hy-AM"/>
        </w:rPr>
        <w:t>համայնքապետարանը</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որը</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գտնվում</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է</w:t>
      </w:r>
      <w:r w:rsidR="0033189A" w:rsidRPr="0033189A">
        <w:rPr>
          <w:rFonts w:ascii="GHEA Grapalat" w:hAnsi="GHEA Grapalat"/>
          <w:i w:val="0"/>
          <w:lang w:val="af-ZA"/>
        </w:rPr>
        <w:t xml:space="preserve"> ՀՀ </w:t>
      </w:r>
      <w:r w:rsidR="0033189A" w:rsidRPr="0033189A">
        <w:rPr>
          <w:rFonts w:ascii="GHEA Grapalat" w:hAnsi="GHEA Grapalat" w:cs="Sylfaen"/>
          <w:i w:val="0"/>
          <w:lang w:val="af-ZA"/>
        </w:rPr>
        <w:t>Կոտայքի</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մարզ</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գյուղ</w:t>
      </w:r>
      <w:r w:rsidR="0033189A" w:rsidRPr="0033189A">
        <w:rPr>
          <w:rFonts w:ascii="GHEA Grapalat" w:hAnsi="GHEA Grapalat"/>
          <w:i w:val="0"/>
          <w:lang w:val="af-ZA"/>
        </w:rPr>
        <w:t xml:space="preserve"> </w:t>
      </w:r>
      <w:r w:rsidR="0033189A" w:rsidRPr="0033189A">
        <w:rPr>
          <w:rFonts w:ascii="GHEA Grapalat" w:hAnsi="GHEA Grapalat" w:cs="Sylfaen"/>
          <w:i w:val="0"/>
          <w:lang w:val="ru-RU"/>
        </w:rPr>
        <w:t>Արգելի</w:t>
      </w:r>
      <w:r w:rsidR="0033189A" w:rsidRPr="0033189A">
        <w:rPr>
          <w:rFonts w:ascii="GHEA Grapalat" w:hAnsi="GHEA Grapalat"/>
          <w:i w:val="0"/>
          <w:lang w:val="af-ZA"/>
        </w:rPr>
        <w:t xml:space="preserve">  11 </w:t>
      </w:r>
      <w:r w:rsidR="0033189A" w:rsidRPr="0033189A">
        <w:rPr>
          <w:rFonts w:ascii="GHEA Grapalat" w:hAnsi="GHEA Grapalat" w:cs="Sylfaen"/>
          <w:i w:val="0"/>
          <w:lang w:val="ru-RU"/>
        </w:rPr>
        <w:t>փողոց</w:t>
      </w:r>
      <w:r w:rsidR="0033189A" w:rsidRPr="0033189A">
        <w:rPr>
          <w:rFonts w:ascii="GHEA Grapalat" w:hAnsi="GHEA Grapalat"/>
          <w:i w:val="0"/>
          <w:lang w:val="af-ZA"/>
        </w:rPr>
        <w:t xml:space="preserve">  </w:t>
      </w:r>
      <w:r w:rsidR="0033189A" w:rsidRPr="0033189A">
        <w:rPr>
          <w:rFonts w:ascii="GHEA Grapalat" w:hAnsi="GHEA Grapalat" w:cs="Sylfaen"/>
          <w:i w:val="0"/>
          <w:lang w:val="ru-RU"/>
        </w:rPr>
        <w:t>թիվ</w:t>
      </w:r>
      <w:r w:rsidR="0033189A" w:rsidRPr="0033189A">
        <w:rPr>
          <w:rFonts w:ascii="GHEA Grapalat" w:hAnsi="GHEA Grapalat"/>
          <w:i w:val="0"/>
          <w:lang w:val="af-ZA"/>
        </w:rPr>
        <w:t xml:space="preserve"> 3 </w:t>
      </w:r>
      <w:r w:rsidR="0033189A" w:rsidRPr="0033189A">
        <w:rPr>
          <w:rFonts w:ascii="GHEA Grapalat" w:hAnsi="GHEA Grapalat" w:cs="Sylfaen"/>
          <w:i w:val="0"/>
          <w:lang w:val="ru-RU"/>
        </w:rPr>
        <w:t>շենք</w:t>
      </w:r>
      <w:r w:rsidR="0033189A" w:rsidRPr="0033189A">
        <w:rPr>
          <w:rFonts w:ascii="GHEA Grapalat" w:hAnsi="GHEA Grapalat"/>
          <w:i w:val="0"/>
          <w:lang w:val="hy-AM"/>
        </w:rPr>
        <w:t xml:space="preserve"> </w:t>
      </w:r>
      <w:r w:rsidR="0033189A" w:rsidRPr="0033189A">
        <w:rPr>
          <w:rFonts w:ascii="GHEA Grapalat" w:hAnsi="GHEA Grapalat" w:cs="Sylfaen"/>
          <w:i w:val="0"/>
          <w:lang w:val="hy-AM"/>
        </w:rPr>
        <w:t>հասցեում</w:t>
      </w:r>
      <w:r w:rsidR="0033189A" w:rsidRPr="0033189A">
        <w:rPr>
          <w:rFonts w:ascii="GHEA Grapalat" w:hAnsi="GHEA Grapalat"/>
          <w:i w:val="0"/>
          <w:lang w:val="af-ZA"/>
        </w:rPr>
        <w:t xml:space="preserve">, </w:t>
      </w:r>
      <w:r w:rsidRPr="0033189A">
        <w:rPr>
          <w:rFonts w:ascii="GHEA Grapalat" w:hAnsi="GHEA Grapalat"/>
          <w:i w:val="0"/>
          <w:lang w:val="af-ZA"/>
        </w:rPr>
        <w:t>հայտարարում</w:t>
      </w:r>
      <w:r w:rsidRPr="00E6597C">
        <w:rPr>
          <w:rFonts w:ascii="GHEA Grapalat" w:hAnsi="GHEA Grapalat"/>
          <w:i w:val="0"/>
          <w:lang w:val="af-ZA"/>
        </w:rPr>
        <w:t xml:space="preserve"> է </w:t>
      </w:r>
      <w:r w:rsidR="00835DE1">
        <w:rPr>
          <w:rFonts w:ascii="GHEA Grapalat" w:hAnsi="GHEA Grapalat"/>
          <w:i w:val="0"/>
          <w:lang w:val="hy-AM"/>
        </w:rPr>
        <w:t>գնանաշման հարցում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rsidR="00341A74" w:rsidRPr="000A1CA3" w:rsidRDefault="00A20B69" w:rsidP="00835DE1">
      <w:pPr>
        <w:pStyle w:val="a3"/>
        <w:spacing w:line="276" w:lineRule="auto"/>
        <w:ind w:firstLine="0"/>
        <w:rPr>
          <w:rFonts w:ascii="GHEA Grapalat" w:hAnsi="GHEA Grapalat"/>
          <w:i w:val="0"/>
          <w:lang w:val="hy-AM"/>
        </w:rPr>
      </w:pPr>
      <w:r w:rsidRPr="00E6597C">
        <w:rPr>
          <w:rFonts w:ascii="GHEA Grapalat" w:hAnsi="GHEA Grapalat"/>
          <w:i w:val="0"/>
          <w:lang w:val="af-ZA"/>
        </w:rPr>
        <w:tab/>
      </w:r>
      <w:bookmarkStart w:id="0" w:name="_Hlk23167417"/>
      <w:r w:rsidR="00496E18" w:rsidRPr="000A1CA3">
        <w:rPr>
          <w:rFonts w:ascii="GHEA Grapalat" w:hAnsi="GHEA Grapalat"/>
          <w:i w:val="0"/>
          <w:lang w:val="af-ZA"/>
        </w:rPr>
        <w:t>Սույն ընթացակարգի</w:t>
      </w:r>
      <w:bookmarkEnd w:id="0"/>
      <w:r w:rsidR="00496E18" w:rsidRPr="000A1CA3">
        <w:rPr>
          <w:rFonts w:ascii="GHEA Grapalat" w:hAnsi="GHEA Grapalat"/>
          <w:i w:val="0"/>
          <w:lang w:val="af-ZA"/>
        </w:rPr>
        <w:t xml:space="preserve"> արդյունքում</w:t>
      </w:r>
      <w:r w:rsidR="00642EFE" w:rsidRPr="000A1CA3">
        <w:rPr>
          <w:rFonts w:ascii="GHEA Grapalat" w:hAnsi="GHEA Grapalat"/>
          <w:i w:val="0"/>
          <w:lang w:val="af-ZA"/>
        </w:rPr>
        <w:t xml:space="preserve"> </w:t>
      </w:r>
      <w:r w:rsidR="002E7EE1" w:rsidRPr="000A1CA3">
        <w:rPr>
          <w:rFonts w:ascii="GHEA Grapalat" w:hAnsi="GHEA Grapalat"/>
          <w:i w:val="0"/>
          <w:lang w:val="hy-AM"/>
        </w:rPr>
        <w:t>ընտրված</w:t>
      </w:r>
      <w:r w:rsidR="00642EFE" w:rsidRPr="000A1CA3">
        <w:rPr>
          <w:rFonts w:ascii="GHEA Grapalat" w:hAnsi="GHEA Grapalat"/>
          <w:i w:val="0"/>
          <w:lang w:val="af-ZA"/>
        </w:rPr>
        <w:t xml:space="preserve"> մասնակցին սահմանված կարգով կառաջարկվի կնքել</w:t>
      </w:r>
      <w:r w:rsidR="00835DE1" w:rsidRPr="000A1CA3">
        <w:rPr>
          <w:rFonts w:ascii="GHEA Grapalat" w:hAnsi="GHEA Grapalat"/>
          <w:i w:val="0"/>
          <w:lang w:val="hy-AM"/>
        </w:rPr>
        <w:t xml:space="preserve"> ՀՀ Կոտայքի մարզի </w:t>
      </w:r>
      <w:r w:rsidR="00835DE1" w:rsidRPr="00F6218D">
        <w:rPr>
          <w:rFonts w:ascii="GHEA Grapalat" w:hAnsi="GHEA Grapalat"/>
          <w:b/>
          <w:i w:val="0"/>
          <w:lang w:val="hy-AM"/>
        </w:rPr>
        <w:t xml:space="preserve">&lt;&lt;Արգել համայնքի նախադպրոցական ուսումնական հաստատության վերանորոգման աշխատանքների &gt;&gt; </w:t>
      </w:r>
      <w:r w:rsidR="000F75E8" w:rsidRPr="000A1CA3">
        <w:rPr>
          <w:rFonts w:ascii="GHEA Grapalat" w:hAnsi="GHEA Grapalat"/>
          <w:i w:val="0"/>
          <w:lang w:val="af-ZA"/>
        </w:rPr>
        <w:t xml:space="preserve">կատարման </w:t>
      </w:r>
      <w:r w:rsidR="00341A74" w:rsidRPr="000A1CA3">
        <w:rPr>
          <w:rFonts w:ascii="GHEA Grapalat" w:hAnsi="GHEA Grapalat"/>
          <w:i w:val="0"/>
          <w:lang w:val="af-ZA"/>
        </w:rPr>
        <w:t xml:space="preserve">պայմանագիր (այսուհետ`պայմանագիր)։ </w:t>
      </w:r>
    </w:p>
    <w:p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67579A" w:rsidRPr="00E6597C" w:rsidRDefault="00496E1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Ընթացակարգի </w:t>
      </w:r>
      <w:r w:rsidR="007E15A7" w:rsidRPr="00E6597C">
        <w:rPr>
          <w:rFonts w:ascii="GHEA Grapalat" w:hAnsi="GHEA Grapalat"/>
          <w:i w:val="0"/>
          <w:lang w:val="af-ZA"/>
        </w:rPr>
        <w:t xml:space="preserve">հրավերը </w:t>
      </w:r>
      <w:r w:rsidR="00A20B69" w:rsidRPr="00E6597C">
        <w:rPr>
          <w:rFonts w:ascii="GHEA Grapalat" w:hAnsi="GHEA Grapalat"/>
          <w:i w:val="0"/>
          <w:lang w:val="af-ZA"/>
        </w:rPr>
        <w:t xml:space="preserve">թղթային </w:t>
      </w:r>
      <w:r w:rsidR="007E15A7" w:rsidRPr="00E6597C">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5E368B" w:rsidRPr="007F7037">
        <w:rPr>
          <w:rFonts w:ascii="GHEA Grapalat" w:hAnsi="GHEA Grapalat"/>
          <w:b/>
          <w:i w:val="0"/>
          <w:lang w:val="hy-AM"/>
        </w:rPr>
        <w:t>14</w:t>
      </w:r>
      <w:r w:rsidR="00F06F30" w:rsidRPr="007F7037">
        <w:rPr>
          <w:rFonts w:ascii="GHEA Grapalat" w:hAnsi="GHEA Grapalat"/>
          <w:b/>
          <w:i w:val="0"/>
          <w:lang w:val="af-ZA"/>
        </w:rPr>
        <w:t>-րդ օրը ժամը</w:t>
      </w:r>
      <w:r w:rsidR="005E368B" w:rsidRPr="007F7037">
        <w:rPr>
          <w:rFonts w:ascii="GHEA Grapalat" w:hAnsi="GHEA Grapalat"/>
          <w:b/>
          <w:i w:val="0"/>
          <w:lang w:val="hy-AM"/>
        </w:rPr>
        <w:t xml:space="preserve"> 11:00-ին</w:t>
      </w:r>
      <w:r w:rsidR="007E15A7" w:rsidRPr="00E6597C">
        <w:rPr>
          <w:rFonts w:ascii="GHEA Grapalat" w:hAnsi="GHEA Grapalat"/>
          <w:i w:val="0"/>
          <w:lang w:val="af-ZA"/>
        </w:rPr>
        <w:t xml:space="preserve">։ </w:t>
      </w:r>
      <w:r w:rsidR="00357D48"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00357D48"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00357D48"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67579A" w:rsidRPr="00E6597C" w:rsidRDefault="00363E98" w:rsidP="00EF3662">
      <w:pPr>
        <w:pStyle w:val="a3"/>
        <w:spacing w:line="240" w:lineRule="auto"/>
        <w:rPr>
          <w:rFonts w:ascii="GHEA Grapalat" w:hAnsi="GHEA Grapalat"/>
          <w:i w:val="0"/>
          <w:lang w:val="af-ZA"/>
        </w:rPr>
      </w:pPr>
      <w:r w:rsidRPr="00E6597C">
        <w:rPr>
          <w:rFonts w:ascii="GHEA Grapalat" w:hAnsi="GHEA Grapalat"/>
          <w:i w:val="0"/>
          <w:lang w:val="af-ZA"/>
        </w:rPr>
        <w:t>Հ</w:t>
      </w:r>
      <w:r w:rsidR="0067579A" w:rsidRPr="00E6597C">
        <w:rPr>
          <w:rFonts w:ascii="GHEA Grapalat" w:hAnsi="GHEA Grapalat"/>
          <w:i w:val="0"/>
          <w:lang w:val="af-ZA"/>
        </w:rPr>
        <w:t>րավեր չստանալը չի սահմանափակում մասնակցի` սույն ընթացակարգին մասնակցելու իրավունքը</w:t>
      </w:r>
      <w:r w:rsidR="004D5671" w:rsidRPr="00E6597C">
        <w:rPr>
          <w:rFonts w:ascii="GHEA Grapalat" w:hAnsi="GHEA Grapalat"/>
          <w:i w:val="0"/>
          <w:lang w:val="af-ZA"/>
        </w:rPr>
        <w:t>։</w:t>
      </w:r>
      <w:r w:rsidR="0067579A" w:rsidRPr="00E6597C">
        <w:rPr>
          <w:rFonts w:ascii="GHEA Grapalat" w:hAnsi="GHEA Grapalat"/>
          <w:i w:val="0"/>
          <w:lang w:val="af-ZA"/>
        </w:rPr>
        <w:t xml:space="preserve"> </w:t>
      </w:r>
    </w:p>
    <w:p w:rsidR="00357D48" w:rsidRPr="00E6597C" w:rsidRDefault="003B5AE9" w:rsidP="007F7037">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7F7037" w:rsidRPr="007F7037">
        <w:rPr>
          <w:rFonts w:ascii="GHEA Grapalat" w:hAnsi="GHEA Grapalat"/>
          <w:b/>
          <w:i w:val="0"/>
          <w:lang w:val="af-ZA"/>
        </w:rPr>
        <w:t xml:space="preserve">ՀՀ </w:t>
      </w:r>
      <w:r w:rsidR="007F7037" w:rsidRPr="007F7037">
        <w:rPr>
          <w:rFonts w:ascii="GHEA Grapalat" w:hAnsi="GHEA Grapalat" w:cs="Sylfaen"/>
          <w:b/>
          <w:i w:val="0"/>
          <w:lang w:val="af-ZA"/>
        </w:rPr>
        <w:t>Կոտայքի</w:t>
      </w:r>
      <w:r w:rsidR="007F7037" w:rsidRPr="007F7037">
        <w:rPr>
          <w:rFonts w:ascii="GHEA Grapalat" w:hAnsi="GHEA Grapalat"/>
          <w:b/>
          <w:i w:val="0"/>
          <w:lang w:val="af-ZA"/>
        </w:rPr>
        <w:t xml:space="preserve"> </w:t>
      </w:r>
      <w:r w:rsidR="007F7037" w:rsidRPr="007F7037">
        <w:rPr>
          <w:rFonts w:ascii="GHEA Grapalat" w:hAnsi="GHEA Grapalat" w:cs="Sylfaen"/>
          <w:b/>
          <w:i w:val="0"/>
          <w:lang w:val="af-ZA"/>
        </w:rPr>
        <w:t>մարզ</w:t>
      </w:r>
      <w:r w:rsidR="007F7037" w:rsidRPr="007F7037">
        <w:rPr>
          <w:rFonts w:ascii="GHEA Grapalat" w:hAnsi="GHEA Grapalat"/>
          <w:b/>
          <w:i w:val="0"/>
          <w:lang w:val="af-ZA"/>
        </w:rPr>
        <w:t xml:space="preserve">, </w:t>
      </w:r>
      <w:r w:rsidR="007F7037" w:rsidRPr="007F7037">
        <w:rPr>
          <w:rFonts w:ascii="GHEA Grapalat" w:hAnsi="GHEA Grapalat" w:cs="Sylfaen"/>
          <w:b/>
          <w:i w:val="0"/>
          <w:lang w:val="af-ZA"/>
        </w:rPr>
        <w:t>գյուղ</w:t>
      </w:r>
      <w:r w:rsidR="007F7037" w:rsidRPr="007F7037">
        <w:rPr>
          <w:rFonts w:ascii="GHEA Grapalat" w:hAnsi="GHEA Grapalat"/>
          <w:b/>
          <w:i w:val="0"/>
          <w:lang w:val="af-ZA"/>
        </w:rPr>
        <w:t xml:space="preserve"> </w:t>
      </w:r>
      <w:r w:rsidR="007F7037" w:rsidRPr="007F7037">
        <w:rPr>
          <w:rFonts w:ascii="GHEA Grapalat" w:hAnsi="GHEA Grapalat" w:cs="Sylfaen"/>
          <w:b/>
          <w:i w:val="0"/>
          <w:lang w:val="ru-RU"/>
        </w:rPr>
        <w:t>Արգելի</w:t>
      </w:r>
      <w:r w:rsidR="007F7037" w:rsidRPr="007F7037">
        <w:rPr>
          <w:rFonts w:ascii="GHEA Grapalat" w:hAnsi="GHEA Grapalat"/>
          <w:b/>
          <w:i w:val="0"/>
          <w:lang w:val="af-ZA"/>
        </w:rPr>
        <w:t xml:space="preserve">  11 </w:t>
      </w:r>
      <w:r w:rsidR="007F7037" w:rsidRPr="007F7037">
        <w:rPr>
          <w:rFonts w:ascii="GHEA Grapalat" w:hAnsi="GHEA Grapalat" w:cs="Sylfaen"/>
          <w:b/>
          <w:i w:val="0"/>
          <w:lang w:val="ru-RU"/>
        </w:rPr>
        <w:t>փողոց</w:t>
      </w:r>
      <w:r w:rsidR="007F7037" w:rsidRPr="007F7037">
        <w:rPr>
          <w:rFonts w:ascii="GHEA Grapalat" w:hAnsi="GHEA Grapalat"/>
          <w:b/>
          <w:i w:val="0"/>
          <w:lang w:val="af-ZA"/>
        </w:rPr>
        <w:t xml:space="preserve">  </w:t>
      </w:r>
      <w:r w:rsidR="007F7037" w:rsidRPr="007F7037">
        <w:rPr>
          <w:rFonts w:ascii="GHEA Grapalat" w:hAnsi="GHEA Grapalat" w:cs="Sylfaen"/>
          <w:b/>
          <w:i w:val="0"/>
          <w:lang w:val="ru-RU"/>
        </w:rPr>
        <w:t>թիվ</w:t>
      </w:r>
      <w:r w:rsidR="007F7037" w:rsidRPr="007F7037">
        <w:rPr>
          <w:rFonts w:ascii="GHEA Grapalat" w:hAnsi="GHEA Grapalat"/>
          <w:b/>
          <w:i w:val="0"/>
          <w:lang w:val="af-ZA"/>
        </w:rPr>
        <w:t xml:space="preserve"> 3 </w:t>
      </w:r>
      <w:r w:rsidR="007F7037" w:rsidRPr="007F7037">
        <w:rPr>
          <w:rFonts w:ascii="GHEA Grapalat" w:hAnsi="GHEA Grapalat" w:cs="Sylfaen"/>
          <w:b/>
          <w:i w:val="0"/>
          <w:lang w:val="ru-RU"/>
        </w:rPr>
        <w:t>շենք</w:t>
      </w:r>
      <w:r w:rsidR="007F7037" w:rsidRPr="007F7037">
        <w:rPr>
          <w:rFonts w:ascii="GHEA Grapalat" w:hAnsi="GHEA Grapalat"/>
          <w:b/>
          <w:i w:val="0"/>
          <w:lang w:val="hy-AM"/>
        </w:rPr>
        <w:t xml:space="preserve"> </w:t>
      </w:r>
      <w:r w:rsidR="00B61894" w:rsidRPr="007F7037">
        <w:rPr>
          <w:rFonts w:ascii="GHEA Grapalat" w:hAnsi="GHEA Grapalat"/>
          <w:b/>
          <w:i w:val="0"/>
          <w:lang w:val="af-ZA"/>
        </w:rPr>
        <w:t xml:space="preserve"> հասցեով,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7F7037" w:rsidRPr="007F7037">
        <w:rPr>
          <w:rFonts w:ascii="GHEA Grapalat" w:hAnsi="GHEA Grapalat"/>
          <w:b/>
          <w:i w:val="0"/>
          <w:lang w:val="hy-AM"/>
        </w:rPr>
        <w:t>14</w:t>
      </w:r>
      <w:r w:rsidR="007F7037" w:rsidRPr="007F7037">
        <w:rPr>
          <w:rFonts w:ascii="GHEA Grapalat" w:hAnsi="GHEA Grapalat"/>
          <w:b/>
          <w:i w:val="0"/>
          <w:lang w:val="af-ZA"/>
        </w:rPr>
        <w:t>-րդ</w:t>
      </w:r>
      <w:r w:rsidR="00B61894" w:rsidRPr="00E6597C">
        <w:rPr>
          <w:rFonts w:ascii="GHEA Grapalat" w:hAnsi="GHEA Grapalat"/>
          <w:i w:val="0"/>
          <w:lang w:val="af-ZA"/>
        </w:rPr>
        <w:t xml:space="preserve"> օրվա ժամը </w:t>
      </w:r>
      <w:r w:rsidR="007F7037" w:rsidRPr="007F7037">
        <w:rPr>
          <w:rFonts w:ascii="GHEA Grapalat" w:hAnsi="GHEA Grapalat"/>
          <w:b/>
          <w:i w:val="0"/>
          <w:lang w:val="hy-AM"/>
        </w:rPr>
        <w:t>11:00-ին</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3351F1" w:rsidRDefault="00B61894" w:rsidP="00B61894">
      <w:pPr>
        <w:pStyle w:val="a3"/>
        <w:spacing w:line="240" w:lineRule="auto"/>
        <w:ind w:firstLine="708"/>
        <w:rPr>
          <w:rFonts w:ascii="GHEA Grapalat" w:hAnsi="GHEA Grapalat"/>
          <w:i w:val="0"/>
          <w:lang w:val="hy-AM"/>
        </w:rPr>
      </w:pPr>
      <w:r w:rsidRPr="00E6597C">
        <w:rPr>
          <w:rFonts w:ascii="GHEA Grapalat" w:hAnsi="GHEA Grapalat"/>
          <w:i w:val="0"/>
          <w:lang w:val="af-ZA"/>
        </w:rPr>
        <w:t xml:space="preserve">Հայտերի բացումը տեղի կունենա </w:t>
      </w:r>
      <w:r w:rsidR="002E7496" w:rsidRPr="00363ADB">
        <w:rPr>
          <w:rFonts w:ascii="GHEA Grapalat" w:hAnsi="GHEA Grapalat"/>
          <w:b/>
          <w:i w:val="0"/>
          <w:lang w:val="af-ZA"/>
        </w:rPr>
        <w:t xml:space="preserve">ՀՀ </w:t>
      </w:r>
      <w:r w:rsidR="002E7496" w:rsidRPr="00363ADB">
        <w:rPr>
          <w:rFonts w:ascii="GHEA Grapalat" w:hAnsi="GHEA Grapalat" w:cs="Sylfaen"/>
          <w:b/>
          <w:i w:val="0"/>
          <w:lang w:val="af-ZA"/>
        </w:rPr>
        <w:t>Կոտայքի</w:t>
      </w:r>
      <w:r w:rsidR="002E7496" w:rsidRPr="00363ADB">
        <w:rPr>
          <w:rFonts w:ascii="GHEA Grapalat" w:hAnsi="GHEA Grapalat"/>
          <w:b/>
          <w:i w:val="0"/>
          <w:lang w:val="af-ZA"/>
        </w:rPr>
        <w:t xml:space="preserve"> </w:t>
      </w:r>
      <w:r w:rsidR="002E7496" w:rsidRPr="00363ADB">
        <w:rPr>
          <w:rFonts w:ascii="GHEA Grapalat" w:hAnsi="GHEA Grapalat" w:cs="Sylfaen"/>
          <w:b/>
          <w:i w:val="0"/>
          <w:lang w:val="af-ZA"/>
        </w:rPr>
        <w:t>մարզ</w:t>
      </w:r>
      <w:r w:rsidR="002E7496" w:rsidRPr="00363ADB">
        <w:rPr>
          <w:rFonts w:ascii="GHEA Grapalat" w:hAnsi="GHEA Grapalat"/>
          <w:b/>
          <w:i w:val="0"/>
          <w:lang w:val="af-ZA"/>
        </w:rPr>
        <w:t xml:space="preserve">, </w:t>
      </w:r>
      <w:r w:rsidR="002E7496" w:rsidRPr="00363ADB">
        <w:rPr>
          <w:rFonts w:ascii="GHEA Grapalat" w:hAnsi="GHEA Grapalat" w:cs="Sylfaen"/>
          <w:b/>
          <w:i w:val="0"/>
          <w:lang w:val="af-ZA"/>
        </w:rPr>
        <w:t>գյուղ</w:t>
      </w:r>
      <w:r w:rsidR="002E7496" w:rsidRPr="00363ADB">
        <w:rPr>
          <w:rFonts w:ascii="GHEA Grapalat" w:hAnsi="GHEA Grapalat"/>
          <w:b/>
          <w:i w:val="0"/>
          <w:lang w:val="af-ZA"/>
        </w:rPr>
        <w:t xml:space="preserve"> </w:t>
      </w:r>
      <w:r w:rsidR="002E7496" w:rsidRPr="00363ADB">
        <w:rPr>
          <w:rFonts w:ascii="GHEA Grapalat" w:hAnsi="GHEA Grapalat" w:cs="Sylfaen"/>
          <w:b/>
          <w:i w:val="0"/>
          <w:lang w:val="ru-RU"/>
        </w:rPr>
        <w:t>Արգելի</w:t>
      </w:r>
      <w:r w:rsidR="002E7496" w:rsidRPr="00363ADB">
        <w:rPr>
          <w:rFonts w:ascii="GHEA Grapalat" w:hAnsi="GHEA Grapalat"/>
          <w:b/>
          <w:i w:val="0"/>
          <w:lang w:val="af-ZA"/>
        </w:rPr>
        <w:t xml:space="preserve">  11 </w:t>
      </w:r>
      <w:r w:rsidR="002E7496" w:rsidRPr="00363ADB">
        <w:rPr>
          <w:rFonts w:ascii="GHEA Grapalat" w:hAnsi="GHEA Grapalat" w:cs="Sylfaen"/>
          <w:b/>
          <w:i w:val="0"/>
          <w:lang w:val="ru-RU"/>
        </w:rPr>
        <w:t>փողոց</w:t>
      </w:r>
      <w:r w:rsidR="002E7496" w:rsidRPr="00363ADB">
        <w:rPr>
          <w:rFonts w:ascii="GHEA Grapalat" w:hAnsi="GHEA Grapalat"/>
          <w:b/>
          <w:i w:val="0"/>
          <w:lang w:val="af-ZA"/>
        </w:rPr>
        <w:t xml:space="preserve">  </w:t>
      </w:r>
      <w:r w:rsidR="002E7496" w:rsidRPr="00363ADB">
        <w:rPr>
          <w:rFonts w:ascii="GHEA Grapalat" w:hAnsi="GHEA Grapalat" w:cs="Sylfaen"/>
          <w:b/>
          <w:i w:val="0"/>
          <w:lang w:val="ru-RU"/>
        </w:rPr>
        <w:t>թիվ</w:t>
      </w:r>
      <w:r w:rsidR="002E7496" w:rsidRPr="00363ADB">
        <w:rPr>
          <w:rFonts w:ascii="GHEA Grapalat" w:hAnsi="GHEA Grapalat"/>
          <w:b/>
          <w:i w:val="0"/>
          <w:lang w:val="af-ZA"/>
        </w:rPr>
        <w:t xml:space="preserve"> 3 </w:t>
      </w:r>
      <w:r w:rsidR="002E7496" w:rsidRPr="00363ADB">
        <w:rPr>
          <w:rFonts w:ascii="GHEA Grapalat" w:hAnsi="GHEA Grapalat" w:cs="Sylfaen"/>
          <w:b/>
          <w:i w:val="0"/>
          <w:lang w:val="ru-RU"/>
        </w:rPr>
        <w:t>շենք</w:t>
      </w:r>
      <w:r w:rsidR="002E7496" w:rsidRPr="00363ADB">
        <w:rPr>
          <w:rFonts w:ascii="GHEA Grapalat" w:hAnsi="GHEA Grapalat"/>
          <w:b/>
          <w:i w:val="0"/>
          <w:lang w:val="hy-AM"/>
        </w:rPr>
        <w:t xml:space="preserve"> </w:t>
      </w:r>
      <w:r w:rsidRPr="00363ADB">
        <w:rPr>
          <w:rFonts w:ascii="GHEA Grapalat" w:hAnsi="GHEA Grapalat"/>
          <w:b/>
          <w:i w:val="0"/>
          <w:lang w:val="af-ZA"/>
        </w:rPr>
        <w:t>հասցեում,</w:t>
      </w:r>
      <w:r w:rsidRPr="00E6597C">
        <w:rPr>
          <w:rFonts w:ascii="GHEA Grapalat" w:hAnsi="GHEA Grapalat"/>
          <w:i w:val="0"/>
          <w:lang w:val="af-ZA"/>
        </w:rPr>
        <w:t xml:space="preserve"> </w:t>
      </w:r>
    </w:p>
    <w:p w:rsidR="00B61894" w:rsidRPr="008B004A" w:rsidRDefault="00B61894" w:rsidP="00B61894">
      <w:pPr>
        <w:pStyle w:val="a3"/>
        <w:spacing w:line="240" w:lineRule="auto"/>
        <w:ind w:firstLine="708"/>
        <w:rPr>
          <w:rFonts w:ascii="GHEA Grapalat" w:hAnsi="GHEA Grapalat"/>
          <w:b/>
          <w:i w:val="0"/>
          <w:lang w:val="af-ZA"/>
        </w:rPr>
      </w:pPr>
      <w:r w:rsidRPr="008B004A">
        <w:rPr>
          <w:rFonts w:ascii="GHEA Grapalat" w:hAnsi="GHEA Grapalat"/>
          <w:b/>
          <w:i w:val="0"/>
          <w:lang w:val="af-ZA"/>
        </w:rPr>
        <w:t xml:space="preserve"> « </w:t>
      </w:r>
      <w:r w:rsidR="003351F1" w:rsidRPr="008B004A">
        <w:rPr>
          <w:rFonts w:ascii="GHEA Grapalat" w:hAnsi="GHEA Grapalat"/>
          <w:b/>
          <w:i w:val="0"/>
          <w:lang w:val="hy-AM"/>
        </w:rPr>
        <w:t>2020թ.</w:t>
      </w:r>
      <w:r w:rsidRPr="008B004A">
        <w:rPr>
          <w:rFonts w:ascii="GHEA Grapalat" w:hAnsi="GHEA Grapalat"/>
          <w:b/>
          <w:i w:val="0"/>
          <w:lang w:val="af-ZA"/>
        </w:rPr>
        <w:t xml:space="preserve">» « </w:t>
      </w:r>
      <w:r w:rsidR="003351F1" w:rsidRPr="008B004A">
        <w:rPr>
          <w:rFonts w:ascii="GHEA Grapalat" w:hAnsi="GHEA Grapalat"/>
          <w:b/>
          <w:i w:val="0"/>
          <w:lang w:val="hy-AM"/>
        </w:rPr>
        <w:t>հուլիս</w:t>
      </w:r>
      <w:r w:rsidRPr="008B004A">
        <w:rPr>
          <w:rFonts w:ascii="GHEA Grapalat" w:hAnsi="GHEA Grapalat"/>
          <w:b/>
          <w:i w:val="0"/>
          <w:lang w:val="af-ZA"/>
        </w:rPr>
        <w:t xml:space="preserve">» « </w:t>
      </w:r>
      <w:r w:rsidR="008B004A" w:rsidRPr="008B004A">
        <w:rPr>
          <w:rFonts w:ascii="GHEA Grapalat" w:hAnsi="GHEA Grapalat"/>
          <w:b/>
          <w:i w:val="0"/>
          <w:lang w:val="hy-AM"/>
        </w:rPr>
        <w:t>24</w:t>
      </w:r>
      <w:r w:rsidRPr="008B004A">
        <w:rPr>
          <w:rFonts w:ascii="GHEA Grapalat" w:hAnsi="GHEA Grapalat"/>
          <w:b/>
          <w:i w:val="0"/>
          <w:lang w:val="af-ZA"/>
        </w:rPr>
        <w:t xml:space="preserve">» -ին ժամը  </w:t>
      </w:r>
      <w:r w:rsidR="008B004A" w:rsidRPr="008B004A">
        <w:rPr>
          <w:rFonts w:ascii="GHEA Grapalat" w:hAnsi="GHEA Grapalat"/>
          <w:b/>
          <w:i w:val="0"/>
          <w:lang w:val="hy-AM"/>
        </w:rPr>
        <w:t>11:00</w:t>
      </w:r>
      <w:r w:rsidRPr="008B004A">
        <w:rPr>
          <w:rFonts w:ascii="GHEA Grapalat" w:hAnsi="GHEA Grapalat"/>
          <w:b/>
          <w:i w:val="0"/>
          <w:lang w:val="af-ZA"/>
        </w:rPr>
        <w:t xml:space="preserve">-ին։   </w:t>
      </w:r>
    </w:p>
    <w:p w:rsidR="00357D48" w:rsidRPr="00E6597C" w:rsidRDefault="00D926C3" w:rsidP="00D926C3">
      <w:pPr>
        <w:pStyle w:val="a3"/>
        <w:spacing w:line="240" w:lineRule="auto"/>
        <w:ind w:firstLine="0"/>
        <w:rPr>
          <w:rFonts w:ascii="GHEA Grapalat" w:hAnsi="GHEA Grapalat"/>
          <w:i w:val="0"/>
          <w:lang w:val="af-ZA"/>
        </w:rPr>
      </w:pPr>
      <w:r>
        <w:rPr>
          <w:rFonts w:ascii="GHEA Grapalat" w:hAnsi="GHEA Grapalat"/>
          <w:i w:val="0"/>
          <w:lang w:val="hy-AM"/>
        </w:rPr>
        <w:t xml:space="preserve"> </w:t>
      </w:r>
      <w:r w:rsidR="001305C6" w:rsidRPr="00E6597C">
        <w:rPr>
          <w:rFonts w:ascii="GHEA Grapalat" w:hAnsi="GHEA Grapalat"/>
          <w:i w:val="0"/>
          <w:lang w:val="af-ZA"/>
        </w:rPr>
        <w:t>Սույն</w:t>
      </w:r>
      <w:r w:rsidR="00357D48" w:rsidRPr="00E6597C">
        <w:rPr>
          <w:rFonts w:ascii="GHEA Grapalat" w:hAnsi="GHEA Grapalat"/>
          <w:i w:val="0"/>
          <w:lang w:val="af-ZA"/>
        </w:rPr>
        <w:t xml:space="preserve"> ընթացակար</w:t>
      </w:r>
      <w:r w:rsidR="00347499" w:rsidRPr="00E6597C">
        <w:rPr>
          <w:rFonts w:ascii="GHEA Grapalat" w:hAnsi="GHEA Grapalat"/>
          <w:i w:val="0"/>
          <w:lang w:val="af-ZA"/>
        </w:rPr>
        <w:t>գ</w:t>
      </w:r>
      <w:r w:rsidR="00357D48" w:rsidRPr="00E6597C">
        <w:rPr>
          <w:rFonts w:ascii="GHEA Grapalat" w:hAnsi="GHEA Grapalat"/>
          <w:i w:val="0"/>
          <w:lang w:val="af-ZA"/>
        </w:rPr>
        <w:t>ի վերաբերյալ բողոքները</w:t>
      </w:r>
      <w:r w:rsidR="00BE439E" w:rsidRPr="00E6597C">
        <w:rPr>
          <w:rFonts w:ascii="GHEA Grapalat" w:hAnsi="GHEA Grapalat"/>
          <w:i w:val="0"/>
          <w:lang w:val="af-ZA"/>
        </w:rPr>
        <w:t xml:space="preserve"> </w:t>
      </w:r>
      <w:r w:rsidR="001305C6" w:rsidRPr="00E6597C">
        <w:rPr>
          <w:rFonts w:ascii="GHEA Grapalat" w:hAnsi="GHEA Grapalat"/>
          <w:i w:val="0"/>
          <w:lang w:val="af-ZA"/>
        </w:rPr>
        <w:t>պետք է</w:t>
      </w:r>
      <w:r w:rsidR="0060526C" w:rsidRPr="00E6597C">
        <w:rPr>
          <w:rFonts w:ascii="GHEA Grapalat" w:hAnsi="GHEA Grapalat"/>
          <w:i w:val="0"/>
          <w:lang w:val="af-ZA"/>
        </w:rPr>
        <w:t xml:space="preserve"> </w:t>
      </w:r>
      <w:r w:rsidR="001305C6" w:rsidRPr="00E6597C">
        <w:rPr>
          <w:rFonts w:ascii="GHEA Grapalat" w:hAnsi="GHEA Grapalat"/>
          <w:i w:val="0"/>
          <w:lang w:val="af-ZA"/>
        </w:rPr>
        <w:t>ներկայացնել</w:t>
      </w:r>
      <w:r w:rsidR="00357D48" w:rsidRPr="00E6597C">
        <w:rPr>
          <w:rFonts w:ascii="GHEA Grapalat" w:hAnsi="GHEA Grapalat"/>
          <w:i w:val="0"/>
          <w:lang w:val="af-ZA"/>
        </w:rPr>
        <w:t xml:space="preserve"> </w:t>
      </w:r>
      <w:r w:rsidR="00776E6C" w:rsidRPr="00E6597C">
        <w:rPr>
          <w:rFonts w:ascii="GHEA Grapalat" w:hAnsi="GHEA Grapalat"/>
          <w:i w:val="0"/>
          <w:lang w:val="af-ZA"/>
        </w:rPr>
        <w:t>գնումների հետ կապված բողոքներ քննող անձին</w:t>
      </w:r>
      <w:r w:rsidR="00357D48" w:rsidRPr="00E6597C">
        <w:rPr>
          <w:rFonts w:ascii="GHEA Grapalat" w:hAnsi="GHEA Grapalat"/>
          <w:i w:val="0"/>
          <w:lang w:val="af-ZA"/>
        </w:rPr>
        <w:t xml:space="preserve">` ք. Երևան, </w:t>
      </w:r>
      <w:r w:rsidR="000076A1" w:rsidRPr="00E6597C">
        <w:rPr>
          <w:rFonts w:ascii="GHEA Grapalat" w:hAnsi="GHEA Grapalat"/>
          <w:i w:val="0"/>
          <w:lang w:val="af-ZA"/>
        </w:rPr>
        <w:t>Մելիք-Ադամյան փող</w:t>
      </w:r>
      <w:r w:rsidR="00E327B8" w:rsidRPr="00E6597C">
        <w:rPr>
          <w:rFonts w:ascii="GHEA Grapalat" w:hAnsi="GHEA Grapalat"/>
          <w:i w:val="0"/>
          <w:lang w:val="af-ZA"/>
        </w:rPr>
        <w:t>.</w:t>
      </w:r>
      <w:r w:rsidR="00677658" w:rsidRPr="00E6597C">
        <w:rPr>
          <w:rFonts w:ascii="GHEA Grapalat" w:hAnsi="GHEA Grapalat"/>
          <w:i w:val="0"/>
          <w:lang w:val="af-ZA"/>
        </w:rPr>
        <w:t xml:space="preserve"> </w:t>
      </w:r>
      <w:r w:rsidR="000076A1" w:rsidRPr="00E6597C">
        <w:rPr>
          <w:rFonts w:ascii="GHEA Grapalat" w:hAnsi="GHEA Grapalat"/>
          <w:i w:val="0"/>
          <w:lang w:val="af-ZA"/>
        </w:rPr>
        <w:t xml:space="preserve">1 </w:t>
      </w:r>
      <w:r w:rsidR="00357D48" w:rsidRPr="00E6597C">
        <w:rPr>
          <w:rFonts w:ascii="GHEA Grapalat" w:hAnsi="GHEA Grapalat"/>
          <w:i w:val="0"/>
          <w:lang w:val="af-ZA"/>
        </w:rPr>
        <w:t xml:space="preserve"> հասցեով</w:t>
      </w:r>
      <w:r w:rsidR="004D5671" w:rsidRPr="00E6597C">
        <w:rPr>
          <w:rFonts w:ascii="GHEA Grapalat" w:hAnsi="GHEA Grapalat"/>
          <w:i w:val="0"/>
          <w:lang w:val="af-ZA"/>
        </w:rPr>
        <w:t>։</w:t>
      </w:r>
      <w:r w:rsidR="001305C6" w:rsidRPr="00E6597C">
        <w:rPr>
          <w:rFonts w:ascii="GHEA Grapalat" w:hAnsi="GHEA Grapalat"/>
          <w:i w:val="0"/>
          <w:lang w:val="af-ZA"/>
        </w:rPr>
        <w:t xml:space="preserve"> Բողոքարկումն իր</w:t>
      </w:r>
      <w:r w:rsidR="00EE73A8" w:rsidRPr="00E6597C">
        <w:rPr>
          <w:rFonts w:ascii="GHEA Grapalat" w:hAnsi="GHEA Grapalat"/>
          <w:i w:val="0"/>
          <w:lang w:val="af-ZA"/>
        </w:rPr>
        <w:t>ա</w:t>
      </w:r>
      <w:r w:rsidR="001305C6" w:rsidRPr="00E6597C">
        <w:rPr>
          <w:rFonts w:ascii="GHEA Grapalat" w:hAnsi="GHEA Grapalat"/>
          <w:i w:val="0"/>
          <w:lang w:val="af-ZA"/>
        </w:rPr>
        <w:t xml:space="preserve">կանացվում է սույն </w:t>
      </w:r>
      <w:r w:rsidR="00677658" w:rsidRPr="00E6597C">
        <w:rPr>
          <w:rFonts w:ascii="GHEA Grapalat" w:hAnsi="GHEA Grapalat"/>
          <w:i w:val="0"/>
          <w:lang w:val="af-ZA"/>
        </w:rPr>
        <w:t xml:space="preserve">մրցույթի </w:t>
      </w:r>
      <w:r w:rsidR="001305C6" w:rsidRPr="00E6597C">
        <w:rPr>
          <w:rFonts w:ascii="GHEA Grapalat" w:hAnsi="GHEA Grapalat"/>
          <w:i w:val="0"/>
          <w:lang w:val="af-ZA"/>
        </w:rPr>
        <w:t>հրավեր</w:t>
      </w:r>
      <w:r w:rsidR="00677658" w:rsidRPr="00E6597C">
        <w:rPr>
          <w:rFonts w:ascii="GHEA Grapalat" w:hAnsi="GHEA Grapalat"/>
          <w:i w:val="0"/>
          <w:lang w:val="af-ZA"/>
        </w:rPr>
        <w:t xml:space="preserve">ով </w:t>
      </w:r>
      <w:r w:rsidR="001305C6" w:rsidRPr="00E6597C">
        <w:rPr>
          <w:rFonts w:ascii="GHEA Grapalat" w:hAnsi="GHEA Grapalat"/>
          <w:i w:val="0"/>
          <w:lang w:val="af-ZA"/>
        </w:rPr>
        <w:t>սահմանված կարգով</w:t>
      </w:r>
      <w:r w:rsidR="004D5671" w:rsidRPr="00E6597C">
        <w:rPr>
          <w:rFonts w:ascii="GHEA Grapalat" w:hAnsi="GHEA Grapalat"/>
          <w:i w:val="0"/>
          <w:lang w:val="af-ZA"/>
        </w:rPr>
        <w:t>։</w:t>
      </w:r>
      <w:r w:rsidR="006E35A0" w:rsidRPr="00E6597C">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E6597C">
        <w:rPr>
          <w:rFonts w:ascii="GHEA Grapalat" w:hAnsi="GHEA Grapalat"/>
          <w:i w:val="0"/>
          <w:lang w:val="af-ZA"/>
        </w:rPr>
        <w:t xml:space="preserve">«900008000482» </w:t>
      </w:r>
      <w:r w:rsidR="006E35A0" w:rsidRPr="00E6597C">
        <w:rPr>
          <w:rFonts w:ascii="GHEA Grapalat" w:hAnsi="GHEA Grapalat"/>
          <w:i w:val="0"/>
          <w:lang w:val="af-ZA"/>
        </w:rPr>
        <w:t xml:space="preserve">գանձապետական հաշվեհամարին: </w:t>
      </w:r>
    </w:p>
    <w:p w:rsidR="00D14B53" w:rsidRDefault="00754697" w:rsidP="00D14B53">
      <w:pPr>
        <w:pStyle w:val="a3"/>
        <w:spacing w:line="240" w:lineRule="auto"/>
        <w:rPr>
          <w:rFonts w:ascii="GHEA Grapalat" w:hAnsi="GHEA Grapalat"/>
          <w:i w:val="0"/>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D14B53" w:rsidRPr="00D14B53">
        <w:rPr>
          <w:rFonts w:ascii="GHEA Grapalat" w:hAnsi="GHEA Grapalat"/>
          <w:i w:val="0"/>
          <w:lang w:val="hy-AM"/>
        </w:rPr>
        <w:t xml:space="preserve"> </w:t>
      </w:r>
      <w:r w:rsidR="00D14B53" w:rsidRPr="00D91521">
        <w:rPr>
          <w:rFonts w:ascii="GHEA Grapalat" w:hAnsi="GHEA Grapalat"/>
          <w:i w:val="0"/>
          <w:lang w:val="hy-AM"/>
        </w:rPr>
        <w:t>Ք.Բաղդասարյան</w:t>
      </w:r>
      <w:r w:rsidR="00D14B53" w:rsidRPr="00D91521">
        <w:rPr>
          <w:rFonts w:ascii="GHEA Grapalat" w:hAnsi="GHEA Grapalat"/>
          <w:i w:val="0"/>
          <w:lang w:val="af-ZA"/>
        </w:rPr>
        <w:t>ին</w:t>
      </w:r>
      <w:r w:rsidR="00D14B53">
        <w:rPr>
          <w:rFonts w:ascii="GHEA Grapalat" w:hAnsi="GHEA Grapalat"/>
          <w:i w:val="0"/>
          <w:lang w:val="hy-AM"/>
        </w:rPr>
        <w:t>,   հ</w:t>
      </w:r>
      <w:r w:rsidR="00D14B53" w:rsidRPr="00D91521">
        <w:rPr>
          <w:rFonts w:ascii="GHEA Grapalat" w:hAnsi="GHEA Grapalat"/>
          <w:i w:val="0"/>
          <w:lang w:val="af-ZA"/>
        </w:rPr>
        <w:t>եռախոս</w:t>
      </w:r>
      <w:r w:rsidR="00D14B53">
        <w:rPr>
          <w:rFonts w:ascii="GHEA Grapalat" w:hAnsi="GHEA Grapalat"/>
          <w:i w:val="0"/>
          <w:lang w:val="hy-AM"/>
        </w:rPr>
        <w:t xml:space="preserve">` </w:t>
      </w:r>
      <w:r w:rsidR="00D14B53" w:rsidRPr="00D91521">
        <w:rPr>
          <w:rFonts w:ascii="GHEA Grapalat" w:hAnsi="GHEA Grapalat"/>
          <w:i w:val="0"/>
          <w:lang w:val="af-ZA"/>
        </w:rPr>
        <w:t xml:space="preserve"> </w:t>
      </w:r>
      <w:r w:rsidR="00D14B53">
        <w:rPr>
          <w:rFonts w:ascii="GHEA Grapalat" w:hAnsi="GHEA Grapalat"/>
          <w:i w:val="0"/>
          <w:lang w:val="hy-AM"/>
        </w:rPr>
        <w:t>060-46-01-51</w:t>
      </w:r>
    </w:p>
    <w:p w:rsidR="00D14B53" w:rsidRPr="00F66BD8" w:rsidRDefault="00D14B53" w:rsidP="00D14B53">
      <w:pPr>
        <w:pStyle w:val="a3"/>
        <w:spacing w:line="240" w:lineRule="auto"/>
        <w:rPr>
          <w:rFonts w:ascii="GHEA Grapalat" w:hAnsi="GHEA Grapalat"/>
          <w:i w:val="0"/>
          <w:lang w:val="af-ZA"/>
        </w:rPr>
      </w:pPr>
      <w:r>
        <w:rPr>
          <w:rFonts w:ascii="GHEA Grapalat" w:hAnsi="GHEA Grapalat"/>
          <w:i w:val="0"/>
          <w:lang w:val="hy-AM"/>
        </w:rPr>
        <w:t xml:space="preserve"> </w:t>
      </w:r>
      <w:r w:rsidRPr="00D91521">
        <w:rPr>
          <w:rFonts w:ascii="GHEA Grapalat" w:hAnsi="GHEA Grapalat"/>
          <w:i w:val="0"/>
          <w:lang w:val="af-ZA"/>
        </w:rPr>
        <w:t>Էլ. Փոստ</w:t>
      </w:r>
      <w:r w:rsidRPr="00D91521">
        <w:rPr>
          <w:rFonts w:ascii="GHEA Grapalat" w:hAnsi="GHEA Grapalat"/>
          <w:i w:val="0"/>
          <w:lang w:val="hy-AM"/>
        </w:rPr>
        <w:t>`</w:t>
      </w:r>
      <w:r w:rsidRPr="00D91521">
        <w:rPr>
          <w:rFonts w:ascii="GHEA Grapalat" w:hAnsi="GHEA Grapalat"/>
          <w:i w:val="0"/>
          <w:lang w:val="af-ZA"/>
        </w:rPr>
        <w:t xml:space="preserve"> </w:t>
      </w:r>
      <w:r>
        <w:rPr>
          <w:rFonts w:ascii="GHEA Grapalat" w:hAnsi="GHEA Grapalat"/>
          <w:i w:val="0"/>
          <w:lang w:val="hy-AM"/>
        </w:rPr>
        <w:t>baghdasarya</w:t>
      </w:r>
      <w:r w:rsidRPr="00D91521">
        <w:rPr>
          <w:rFonts w:ascii="GHEA Grapalat" w:hAnsi="GHEA Grapalat"/>
          <w:i w:val="0"/>
          <w:lang w:val="hy-AM"/>
        </w:rPr>
        <w:t>n_1978@mail.ru</w:t>
      </w:r>
    </w:p>
    <w:p w:rsidR="00D14B53" w:rsidRPr="00D91521" w:rsidRDefault="00D14B53" w:rsidP="00D14B53">
      <w:pPr>
        <w:pStyle w:val="a3"/>
        <w:spacing w:line="240" w:lineRule="auto"/>
        <w:ind w:firstLine="0"/>
        <w:jc w:val="left"/>
        <w:rPr>
          <w:rFonts w:ascii="GHEA Grapalat" w:hAnsi="GHEA Grapalat"/>
          <w:i w:val="0"/>
          <w:lang w:val="hy-AM"/>
        </w:rPr>
      </w:pPr>
      <w:r>
        <w:rPr>
          <w:rFonts w:ascii="GHEA Grapalat" w:hAnsi="GHEA Grapalat"/>
          <w:i w:val="0"/>
          <w:lang w:val="hy-AM"/>
        </w:rPr>
        <w:t xml:space="preserve">             </w:t>
      </w:r>
      <w:r w:rsidRPr="00D91521">
        <w:rPr>
          <w:rFonts w:ascii="GHEA Grapalat" w:hAnsi="GHEA Grapalat"/>
          <w:i w:val="0"/>
          <w:lang w:val="af-ZA"/>
        </w:rPr>
        <w:t>Պատվիրատու</w:t>
      </w:r>
      <w:r w:rsidRPr="00D91521">
        <w:rPr>
          <w:rFonts w:ascii="GHEA Grapalat" w:hAnsi="GHEA Grapalat"/>
          <w:i w:val="0"/>
          <w:lang w:val="hy-AM"/>
        </w:rPr>
        <w:t xml:space="preserve">` </w:t>
      </w:r>
      <w:r>
        <w:rPr>
          <w:rFonts w:ascii="GHEA Grapalat" w:hAnsi="GHEA Grapalat"/>
          <w:i w:val="0"/>
          <w:lang w:val="hy-AM"/>
        </w:rPr>
        <w:t>Արգելի</w:t>
      </w:r>
      <w:r w:rsidRPr="00D91521">
        <w:rPr>
          <w:rFonts w:ascii="GHEA Grapalat" w:hAnsi="GHEA Grapalat"/>
          <w:i w:val="0"/>
          <w:lang w:val="hy-AM"/>
        </w:rPr>
        <w:t xml:space="preserve"> համայնքապետարան</w:t>
      </w:r>
    </w:p>
    <w:p w:rsidR="00754697" w:rsidRPr="00D14B53" w:rsidRDefault="00754697" w:rsidP="00D14B53">
      <w:pPr>
        <w:pStyle w:val="a3"/>
        <w:spacing w:line="240" w:lineRule="auto"/>
        <w:rPr>
          <w:rFonts w:ascii="GHEA Grapalat" w:hAnsi="GHEA Grapalat"/>
          <w:i w:val="0"/>
          <w:u w:val="single"/>
          <w:lang w:val="hy-AM"/>
        </w:rPr>
      </w:pPr>
    </w:p>
    <w:p w:rsidR="009F18D0" w:rsidRPr="00E6597C" w:rsidRDefault="009F18D0" w:rsidP="00EF3662">
      <w:pPr>
        <w:pStyle w:val="a3"/>
        <w:spacing w:line="240" w:lineRule="auto"/>
        <w:rPr>
          <w:rFonts w:ascii="GHEA Grapalat" w:hAnsi="GHEA Grapalat"/>
          <w:i w:val="0"/>
          <w:lang w:val="af-ZA"/>
        </w:rPr>
      </w:pPr>
    </w:p>
    <w:p w:rsidR="009F18D0" w:rsidRPr="00E6597C" w:rsidRDefault="009F18D0" w:rsidP="00EF3662">
      <w:pPr>
        <w:pStyle w:val="a3"/>
        <w:spacing w:line="240" w:lineRule="auto"/>
        <w:rPr>
          <w:rFonts w:ascii="GHEA Grapalat" w:hAnsi="GHEA Grapalat"/>
          <w:i w:val="0"/>
          <w:lang w:val="af-ZA"/>
        </w:rPr>
      </w:pPr>
    </w:p>
    <w:p w:rsidR="00754697" w:rsidRPr="00E6597C" w:rsidRDefault="00754697" w:rsidP="00EF3662">
      <w:pPr>
        <w:pStyle w:val="a3"/>
        <w:spacing w:line="240" w:lineRule="auto"/>
        <w:ind w:left="1404"/>
        <w:rPr>
          <w:rFonts w:ascii="GHEA Grapalat" w:hAnsi="GHEA Grapalat"/>
          <w:i w:val="0"/>
          <w:lang w:val="af-ZA"/>
        </w:rPr>
      </w:pPr>
    </w:p>
    <w:p w:rsidR="00826193" w:rsidRPr="004959D0" w:rsidRDefault="00826193" w:rsidP="004959D0">
      <w:pPr>
        <w:pStyle w:val="aa"/>
        <w:ind w:right="-7"/>
        <w:rPr>
          <w:rFonts w:ascii="GHEA Grapalat" w:hAnsi="GHEA Grapalat" w:cs="Sylfaen"/>
          <w:i/>
          <w:sz w:val="22"/>
          <w:lang w:val="hy-AM"/>
        </w:rPr>
      </w:pPr>
    </w:p>
    <w:p w:rsidR="009E4B3C" w:rsidRPr="00FC4D6A" w:rsidRDefault="009E4B3C" w:rsidP="00EF3662">
      <w:pPr>
        <w:pStyle w:val="aa"/>
        <w:spacing w:after="0"/>
        <w:ind w:firstLine="567"/>
        <w:jc w:val="right"/>
        <w:rPr>
          <w:rFonts w:ascii="GHEA Grapalat" w:hAnsi="GHEA Grapalat" w:cs="Sylfaen"/>
          <w:i/>
          <w:sz w:val="20"/>
          <w:szCs w:val="20"/>
          <w:lang w:val="hy-AM"/>
        </w:rPr>
      </w:pPr>
    </w:p>
    <w:p w:rsidR="00096865" w:rsidRPr="00E6597C" w:rsidRDefault="00096865" w:rsidP="004959D0">
      <w:pPr>
        <w:pStyle w:val="aa"/>
        <w:spacing w:after="0"/>
        <w:ind w:firstLine="567"/>
        <w:jc w:val="right"/>
        <w:rPr>
          <w:rFonts w:ascii="GHEA Grapalat" w:hAnsi="GHEA Grapalat" w:cs="Sylfaen"/>
          <w:i/>
          <w:sz w:val="20"/>
          <w:szCs w:val="20"/>
          <w:lang w:val="af-ZA"/>
        </w:rPr>
      </w:pPr>
      <w:r w:rsidRPr="00FC4D6A">
        <w:rPr>
          <w:rFonts w:ascii="GHEA Grapalat" w:hAnsi="GHEA Grapalat" w:cs="Sylfaen"/>
          <w:i/>
          <w:sz w:val="20"/>
          <w:szCs w:val="20"/>
          <w:lang w:val="hy-AM"/>
        </w:rPr>
        <w:lastRenderedPageBreak/>
        <w:t>Հաստատված</w:t>
      </w:r>
      <w:r w:rsidRPr="00E6597C">
        <w:rPr>
          <w:rFonts w:ascii="GHEA Grapalat" w:hAnsi="GHEA Grapalat" w:cs="Times Armenian"/>
          <w:i/>
          <w:sz w:val="20"/>
          <w:szCs w:val="20"/>
          <w:lang w:val="af-ZA"/>
        </w:rPr>
        <w:t xml:space="preserve"> </w:t>
      </w:r>
      <w:r w:rsidRPr="00FC4D6A">
        <w:rPr>
          <w:rFonts w:ascii="GHEA Grapalat" w:hAnsi="GHEA Grapalat" w:cs="Sylfaen"/>
          <w:i/>
          <w:sz w:val="20"/>
          <w:szCs w:val="20"/>
          <w:lang w:val="hy-AM"/>
        </w:rPr>
        <w:t>է</w:t>
      </w:r>
    </w:p>
    <w:p w:rsidR="00096865" w:rsidRPr="004959D0" w:rsidRDefault="004959D0" w:rsidP="004959D0">
      <w:pPr>
        <w:pStyle w:val="a3"/>
        <w:spacing w:line="240" w:lineRule="auto"/>
        <w:jc w:val="right"/>
        <w:rPr>
          <w:rFonts w:ascii="GHEA Grapalat" w:hAnsi="GHEA Grapalat"/>
          <w:lang w:val="af-ZA"/>
        </w:rPr>
      </w:pPr>
      <w:r>
        <w:rPr>
          <w:rFonts w:ascii="GHEA Grapalat" w:hAnsi="GHEA Grapalat"/>
          <w:sz w:val="16"/>
          <w:szCs w:val="16"/>
          <w:lang w:val="hy-AM"/>
        </w:rPr>
        <w:t xml:space="preserve">                                         </w:t>
      </w:r>
      <w:r w:rsidRPr="005C69BC">
        <w:rPr>
          <w:rFonts w:ascii="GHEA Grapalat" w:hAnsi="GHEA Grapalat"/>
          <w:b/>
          <w:sz w:val="16"/>
          <w:szCs w:val="16"/>
          <w:lang w:val="hy-AM"/>
        </w:rPr>
        <w:t>&lt;&lt;</w:t>
      </w:r>
      <w:r w:rsidRPr="005C69BC">
        <w:rPr>
          <w:rFonts w:ascii="GHEA Grapalat" w:hAnsi="GHEA Grapalat"/>
          <w:b/>
          <w:lang w:val="hy-AM"/>
        </w:rPr>
        <w:t>ԿՄԱՀ-ԳՀԱՇՁԲ-20/04</w:t>
      </w:r>
      <w:r w:rsidRPr="005C69BC">
        <w:rPr>
          <w:rFonts w:ascii="GHEA Grapalat" w:hAnsi="GHEA Grapalat"/>
          <w:b/>
          <w:sz w:val="16"/>
          <w:szCs w:val="16"/>
          <w:lang w:val="hy-AM"/>
        </w:rPr>
        <w:t>&gt;&gt;</w:t>
      </w:r>
      <w:r w:rsidRPr="004959D0">
        <w:rPr>
          <w:rFonts w:ascii="GHEA Grapalat" w:hAnsi="GHEA Grapalat"/>
          <w:lang w:val="hy-AM"/>
        </w:rPr>
        <w:t xml:space="preserve"> </w:t>
      </w:r>
      <w:r w:rsidRPr="004959D0">
        <w:rPr>
          <w:rFonts w:ascii="GHEA Grapalat" w:hAnsi="GHEA Grapalat"/>
          <w:lang w:val="af-ZA"/>
        </w:rPr>
        <w:t xml:space="preserve">        </w:t>
      </w:r>
      <w:r w:rsidR="00096865" w:rsidRPr="00FC4D6A">
        <w:rPr>
          <w:rFonts w:ascii="GHEA Grapalat" w:hAnsi="GHEA Grapalat" w:cs="Sylfaen"/>
          <w:lang w:val="hy-AM"/>
        </w:rPr>
        <w:t>ծածկա</w:t>
      </w:r>
      <w:r w:rsidR="00096865" w:rsidRPr="00FC4D6A">
        <w:rPr>
          <w:rFonts w:ascii="GHEA Grapalat" w:hAnsi="GHEA Grapalat" w:cs="Times Armenian"/>
          <w:lang w:val="hy-AM"/>
        </w:rPr>
        <w:t>գ</w:t>
      </w:r>
      <w:r w:rsidR="00096865" w:rsidRPr="00FC4D6A">
        <w:rPr>
          <w:rFonts w:ascii="GHEA Grapalat" w:hAnsi="GHEA Grapalat" w:cs="Sylfaen"/>
          <w:lang w:val="hy-AM"/>
        </w:rPr>
        <w:t>րով</w:t>
      </w:r>
      <w:r w:rsidR="00096865" w:rsidRPr="004959D0">
        <w:rPr>
          <w:rFonts w:ascii="GHEA Grapalat" w:hAnsi="GHEA Grapalat" w:cs="Times Armenian"/>
          <w:lang w:val="af-ZA"/>
        </w:rPr>
        <w:t xml:space="preserve"> </w:t>
      </w:r>
    </w:p>
    <w:p w:rsidR="00096865" w:rsidRPr="004959D0" w:rsidRDefault="004959D0" w:rsidP="004959D0">
      <w:pPr>
        <w:pStyle w:val="aa"/>
        <w:spacing w:after="0"/>
        <w:ind w:firstLine="567"/>
        <w:jc w:val="right"/>
        <w:rPr>
          <w:rFonts w:ascii="GHEA Grapalat" w:hAnsi="GHEA Grapalat" w:cs="Times Armenian"/>
          <w:i/>
          <w:sz w:val="20"/>
          <w:szCs w:val="20"/>
          <w:lang w:val="af-ZA"/>
        </w:rPr>
      </w:pPr>
      <w:r w:rsidRPr="004959D0">
        <w:rPr>
          <w:rFonts w:ascii="GHEA Grapalat" w:hAnsi="GHEA Grapalat" w:cs="Sylfaen"/>
          <w:i/>
          <w:sz w:val="20"/>
          <w:szCs w:val="20"/>
          <w:lang w:val="hy-AM"/>
        </w:rPr>
        <w:t>գնանշման հարցման</w:t>
      </w:r>
      <w:r w:rsidR="00096865" w:rsidRPr="004959D0">
        <w:rPr>
          <w:rFonts w:ascii="GHEA Grapalat" w:hAnsi="GHEA Grapalat" w:cs="Times Armenian"/>
          <w:i/>
          <w:sz w:val="20"/>
          <w:szCs w:val="20"/>
          <w:lang w:val="af-ZA"/>
        </w:rPr>
        <w:t xml:space="preserve"> </w:t>
      </w:r>
      <w:r w:rsidR="00EE5855" w:rsidRPr="004959D0">
        <w:rPr>
          <w:rFonts w:ascii="GHEA Grapalat" w:hAnsi="GHEA Grapalat" w:cs="Times Armenian"/>
          <w:i/>
          <w:sz w:val="20"/>
          <w:szCs w:val="20"/>
          <w:lang w:val="af-ZA"/>
        </w:rPr>
        <w:t xml:space="preserve">գնահատող </w:t>
      </w:r>
      <w:r w:rsidR="00096865" w:rsidRPr="00FC4D6A">
        <w:rPr>
          <w:rFonts w:ascii="GHEA Grapalat" w:hAnsi="GHEA Grapalat" w:cs="Sylfaen"/>
          <w:i/>
          <w:sz w:val="20"/>
          <w:szCs w:val="20"/>
          <w:lang w:val="hy-AM"/>
        </w:rPr>
        <w:t>հանձնաժողովի</w:t>
      </w:r>
    </w:p>
    <w:p w:rsidR="00096865" w:rsidRPr="004959D0" w:rsidRDefault="00096865" w:rsidP="004959D0">
      <w:pPr>
        <w:pStyle w:val="aa"/>
        <w:spacing w:after="0"/>
        <w:ind w:firstLine="567"/>
        <w:jc w:val="right"/>
        <w:rPr>
          <w:rFonts w:ascii="GHEA Grapalat" w:hAnsi="GHEA Grapalat"/>
          <w:i/>
          <w:sz w:val="20"/>
          <w:szCs w:val="20"/>
          <w:lang w:val="af-ZA"/>
        </w:rPr>
      </w:pPr>
      <w:r w:rsidRPr="004959D0">
        <w:rPr>
          <w:rFonts w:ascii="GHEA Grapalat" w:hAnsi="GHEA Grapalat" w:cs="Sylfaen"/>
          <w:i/>
          <w:sz w:val="20"/>
          <w:szCs w:val="20"/>
          <w:lang w:val="af-ZA"/>
        </w:rPr>
        <w:t xml:space="preserve"> 20</w:t>
      </w:r>
      <w:r w:rsidR="004959D0">
        <w:rPr>
          <w:rFonts w:ascii="GHEA Grapalat" w:hAnsi="GHEA Grapalat" w:cs="Sylfaen"/>
          <w:i/>
          <w:sz w:val="20"/>
          <w:szCs w:val="20"/>
          <w:lang w:val="hy-AM"/>
        </w:rPr>
        <w:t>20</w:t>
      </w:r>
      <w:r w:rsidRPr="004959D0">
        <w:rPr>
          <w:rFonts w:ascii="GHEA Grapalat" w:hAnsi="GHEA Grapalat" w:cs="Sylfaen"/>
          <w:i/>
          <w:sz w:val="20"/>
          <w:szCs w:val="20"/>
          <w:lang w:val="af-ZA"/>
        </w:rPr>
        <w:t xml:space="preserve"> </w:t>
      </w:r>
      <w:r w:rsidRPr="004959D0">
        <w:rPr>
          <w:rFonts w:ascii="GHEA Grapalat" w:hAnsi="GHEA Grapalat" w:cs="Sylfaen"/>
          <w:i/>
          <w:sz w:val="20"/>
          <w:szCs w:val="20"/>
        </w:rPr>
        <w:t>թ</w:t>
      </w:r>
      <w:r w:rsidRPr="004959D0">
        <w:rPr>
          <w:rFonts w:ascii="GHEA Grapalat" w:hAnsi="GHEA Grapalat" w:cs="Times Armenian"/>
          <w:i/>
          <w:sz w:val="20"/>
          <w:szCs w:val="20"/>
          <w:lang w:val="af-ZA"/>
        </w:rPr>
        <w:t>.</w:t>
      </w:r>
      <w:r w:rsidR="004959D0">
        <w:rPr>
          <w:rFonts w:ascii="GHEA Grapalat" w:hAnsi="GHEA Grapalat" w:cs="Times Armenian"/>
          <w:i/>
          <w:sz w:val="20"/>
          <w:szCs w:val="20"/>
          <w:lang w:val="hy-AM"/>
        </w:rPr>
        <w:t xml:space="preserve">հուլիսի </w:t>
      </w:r>
      <w:r w:rsidR="00F50319">
        <w:rPr>
          <w:rFonts w:ascii="GHEA Grapalat" w:hAnsi="GHEA Grapalat" w:cs="Times Armenian"/>
          <w:i/>
          <w:sz w:val="20"/>
          <w:szCs w:val="20"/>
          <w:lang w:val="hy-AM"/>
        </w:rPr>
        <w:t>10</w:t>
      </w:r>
      <w:r w:rsidR="005C6159" w:rsidRPr="004959D0">
        <w:rPr>
          <w:rFonts w:ascii="GHEA Grapalat" w:hAnsi="GHEA Grapalat" w:cs="Times Armenian"/>
          <w:i/>
          <w:sz w:val="20"/>
          <w:szCs w:val="20"/>
          <w:lang w:val="af-ZA"/>
        </w:rPr>
        <w:t xml:space="preserve">-ի </w:t>
      </w:r>
      <w:r w:rsidRPr="004959D0">
        <w:rPr>
          <w:rFonts w:ascii="GHEA Grapalat" w:hAnsi="GHEA Grapalat" w:cs="Times Armenian"/>
          <w:i/>
          <w:sz w:val="20"/>
          <w:szCs w:val="20"/>
          <w:vertAlign w:val="subscript"/>
          <w:lang w:val="af-ZA"/>
        </w:rPr>
        <w:t xml:space="preserve"> </w:t>
      </w:r>
      <w:r w:rsidR="005C6159" w:rsidRPr="004959D0">
        <w:rPr>
          <w:rFonts w:ascii="GHEA Grapalat" w:hAnsi="GHEA Grapalat" w:cs="Times Armenian"/>
          <w:i/>
          <w:sz w:val="20"/>
          <w:szCs w:val="20"/>
          <w:lang w:val="af-ZA"/>
        </w:rPr>
        <w:t xml:space="preserve">N </w:t>
      </w:r>
      <w:r w:rsidR="004959D0" w:rsidRPr="004959D0">
        <w:rPr>
          <w:rFonts w:ascii="GHEA Grapalat" w:hAnsi="GHEA Grapalat" w:cs="Times Armenian"/>
          <w:i/>
          <w:sz w:val="20"/>
          <w:szCs w:val="20"/>
          <w:lang w:val="hy-AM"/>
        </w:rPr>
        <w:t xml:space="preserve">01 </w:t>
      </w:r>
      <w:r w:rsidRPr="004959D0">
        <w:rPr>
          <w:rFonts w:ascii="GHEA Grapalat" w:hAnsi="GHEA Grapalat" w:cs="Sylfaen"/>
          <w:i/>
          <w:sz w:val="20"/>
          <w:szCs w:val="20"/>
        </w:rPr>
        <w:t>որոշմամբ</w:t>
      </w:r>
    </w:p>
    <w:p w:rsidR="00096865" w:rsidRPr="004959D0" w:rsidRDefault="00096865" w:rsidP="004959D0">
      <w:pPr>
        <w:pStyle w:val="aa"/>
        <w:ind w:right="-7" w:firstLine="567"/>
        <w:jc w:val="right"/>
        <w:rPr>
          <w:rFonts w:ascii="GHEA Grapalat" w:hAnsi="GHEA Grapalat"/>
          <w:i/>
          <w:lang w:val="af-ZA"/>
        </w:rPr>
      </w:pPr>
    </w:p>
    <w:p w:rsidR="00096865" w:rsidRPr="00F6218D" w:rsidRDefault="00F6218D" w:rsidP="00F6218D">
      <w:pPr>
        <w:pStyle w:val="aa"/>
        <w:ind w:right="-7" w:firstLine="567"/>
        <w:jc w:val="center"/>
        <w:rPr>
          <w:rFonts w:ascii="GHEA Grapalat" w:hAnsi="GHEA Grapalat"/>
          <w:sz w:val="20"/>
          <w:szCs w:val="20"/>
          <w:lang w:val="hy-AM"/>
        </w:rPr>
      </w:pPr>
      <w:r w:rsidRPr="00F6218D">
        <w:rPr>
          <w:rFonts w:ascii="GHEA Grapalat" w:hAnsi="GHEA Grapalat" w:cs="Times Armenian"/>
          <w:sz w:val="20"/>
          <w:szCs w:val="20"/>
          <w:lang w:val="hy-AM"/>
        </w:rPr>
        <w:t>ԱՐԳԵԼԻ ՀԱՄԱՅՆՔԱՊԵՏԱՐԱՆ</w:t>
      </w:r>
    </w:p>
    <w:p w:rsidR="00096865" w:rsidRPr="00F6218D" w:rsidRDefault="00096865" w:rsidP="00F6218D">
      <w:pPr>
        <w:pStyle w:val="aa"/>
        <w:tabs>
          <w:tab w:val="left" w:pos="5968"/>
        </w:tabs>
        <w:ind w:right="-7" w:firstLine="567"/>
        <w:jc w:val="center"/>
        <w:rPr>
          <w:rFonts w:ascii="GHEA Grapalat" w:hAnsi="GHEA Grapalat" w:cs="Sylfaen"/>
          <w:sz w:val="20"/>
          <w:szCs w:val="20"/>
          <w:lang w:val="af-ZA"/>
        </w:rPr>
      </w:pPr>
      <w:r w:rsidRPr="00F6218D">
        <w:rPr>
          <w:rFonts w:ascii="GHEA Grapalat" w:hAnsi="GHEA Grapalat" w:cs="Sylfaen"/>
          <w:sz w:val="20"/>
          <w:szCs w:val="20"/>
          <w:lang w:val="hy-AM"/>
        </w:rPr>
        <w:t>Հ</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Ր</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Ա</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Վ</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Ե</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Ր</w:t>
      </w:r>
    </w:p>
    <w:p w:rsidR="00096865" w:rsidRPr="00F6218D" w:rsidRDefault="00096865" w:rsidP="00EF3662">
      <w:pPr>
        <w:pStyle w:val="aa"/>
        <w:ind w:right="-7" w:firstLine="567"/>
        <w:jc w:val="center"/>
        <w:rPr>
          <w:rFonts w:ascii="GHEA Grapalat" w:hAnsi="GHEA Grapalat" w:cs="Sylfaen"/>
          <w:lang w:val="af-ZA"/>
        </w:rPr>
      </w:pPr>
    </w:p>
    <w:p w:rsidR="00096865" w:rsidRPr="00F6218D" w:rsidRDefault="00096865" w:rsidP="00EF3662">
      <w:pPr>
        <w:pStyle w:val="aa"/>
        <w:ind w:right="-7" w:firstLine="567"/>
        <w:jc w:val="center"/>
        <w:rPr>
          <w:rFonts w:ascii="GHEA Grapalat" w:hAnsi="GHEA Grapalat" w:cs="Sylfaen"/>
          <w:lang w:val="af-ZA"/>
        </w:rPr>
      </w:pPr>
    </w:p>
    <w:p w:rsidR="00096865" w:rsidRPr="00F6218D" w:rsidRDefault="00F6218D" w:rsidP="00F6218D">
      <w:pPr>
        <w:pStyle w:val="aa"/>
        <w:ind w:right="-7" w:firstLine="567"/>
        <w:jc w:val="center"/>
        <w:rPr>
          <w:rFonts w:ascii="GHEA Grapalat" w:hAnsi="GHEA Grapalat"/>
          <w:sz w:val="18"/>
          <w:szCs w:val="18"/>
          <w:lang w:val="hy-AM"/>
        </w:rPr>
      </w:pPr>
      <w:r w:rsidRPr="00F6218D">
        <w:rPr>
          <w:rFonts w:ascii="GHEA Grapalat" w:hAnsi="GHEA Grapalat" w:cs="Times Armenian"/>
          <w:sz w:val="18"/>
          <w:szCs w:val="18"/>
          <w:lang w:val="hy-AM"/>
        </w:rPr>
        <w:t>ԱՐԳԵԼԻ ՀԱՄԱՅՆՔԱՊԵՏԱՐԱՆ</w:t>
      </w:r>
      <w:r w:rsidR="002B32D6" w:rsidRPr="00F6218D">
        <w:rPr>
          <w:rFonts w:ascii="GHEA Grapalat" w:hAnsi="GHEA Grapalat" w:cs="Sylfaen"/>
          <w:sz w:val="18"/>
          <w:szCs w:val="18"/>
          <w:lang w:val="hy-AM"/>
        </w:rPr>
        <w:t>Ի</w:t>
      </w:r>
      <w:r w:rsidR="002B32D6" w:rsidRPr="00F6218D">
        <w:rPr>
          <w:rFonts w:ascii="GHEA Grapalat" w:hAnsi="GHEA Grapalat" w:cs="Sylfaen"/>
          <w:sz w:val="18"/>
          <w:szCs w:val="18"/>
          <w:lang w:val="af-ZA"/>
        </w:rPr>
        <w:t xml:space="preserve"> </w:t>
      </w:r>
      <w:r w:rsidR="002B32D6" w:rsidRPr="00F6218D">
        <w:rPr>
          <w:rFonts w:ascii="GHEA Grapalat" w:hAnsi="GHEA Grapalat" w:cs="Sylfaen"/>
          <w:sz w:val="18"/>
          <w:szCs w:val="18"/>
          <w:lang w:val="hy-AM"/>
        </w:rPr>
        <w:t>ԿԱՐԻՔՆԵՐԻ</w:t>
      </w:r>
      <w:r w:rsidR="002B32D6" w:rsidRPr="00F6218D">
        <w:rPr>
          <w:rFonts w:ascii="GHEA Grapalat" w:hAnsi="GHEA Grapalat" w:cs="Times Armenian"/>
          <w:sz w:val="18"/>
          <w:szCs w:val="18"/>
          <w:lang w:val="af-ZA"/>
        </w:rPr>
        <w:t xml:space="preserve"> </w:t>
      </w:r>
      <w:r w:rsidR="002B32D6" w:rsidRPr="00F6218D">
        <w:rPr>
          <w:rFonts w:ascii="GHEA Grapalat" w:hAnsi="GHEA Grapalat" w:cs="Sylfaen"/>
          <w:sz w:val="18"/>
          <w:szCs w:val="18"/>
          <w:lang w:val="hy-AM"/>
        </w:rPr>
        <w:t>ՀԱՄԱՐ</w:t>
      </w:r>
      <w:r w:rsidR="002B32D6" w:rsidRPr="00F6218D">
        <w:rPr>
          <w:rFonts w:ascii="GHEA Grapalat" w:hAnsi="GHEA Grapalat" w:cs="Times Armenian"/>
          <w:sz w:val="18"/>
          <w:szCs w:val="18"/>
          <w:lang w:val="af-ZA"/>
        </w:rPr>
        <w:t xml:space="preserve">` </w:t>
      </w:r>
      <w:r w:rsidRPr="00F6218D">
        <w:rPr>
          <w:rFonts w:ascii="GHEA Grapalat" w:hAnsi="GHEA Grapalat"/>
          <w:b/>
          <w:i/>
          <w:sz w:val="18"/>
          <w:szCs w:val="18"/>
          <w:lang w:val="hy-AM"/>
        </w:rPr>
        <w:t>&lt;&lt;</w:t>
      </w:r>
      <w:r w:rsidRPr="00F6218D">
        <w:rPr>
          <w:rFonts w:ascii="GHEA Grapalat" w:hAnsi="GHEA Grapalat"/>
          <w:sz w:val="18"/>
          <w:szCs w:val="18"/>
          <w:lang w:val="hy-AM"/>
        </w:rPr>
        <w:t>ԱՐԳԵԼ ՀԱՄԱՅՆՔԻ ՆԱԽԱԴՊՐՈՑԱԿԱՆ ՈՒՍՈՒՄՆԱԿԱՆ ՀԱՍՏԱՏՈՒԹՅԱՆ ՎԵՐԱՆՈՐՈԳՄԱՆ ԱՇԽԱՏԱՆՔՆԵՐԻ</w:t>
      </w:r>
      <w:r w:rsidRPr="00F6218D">
        <w:rPr>
          <w:rFonts w:ascii="GHEA Grapalat" w:hAnsi="GHEA Grapalat"/>
          <w:b/>
          <w:i/>
          <w:sz w:val="18"/>
          <w:szCs w:val="18"/>
          <w:lang w:val="hy-AM"/>
        </w:rPr>
        <w:t xml:space="preserve"> &gt;&gt; </w:t>
      </w:r>
      <w:r>
        <w:rPr>
          <w:rFonts w:ascii="GHEA Grapalat" w:hAnsi="GHEA Grapalat"/>
          <w:b/>
          <w:i/>
          <w:sz w:val="18"/>
          <w:szCs w:val="18"/>
          <w:lang w:val="hy-AM"/>
        </w:rPr>
        <w:t xml:space="preserve"> </w:t>
      </w:r>
      <w:r w:rsidR="002B32D6" w:rsidRPr="00F6218D">
        <w:rPr>
          <w:rFonts w:ascii="GHEA Grapalat" w:hAnsi="GHEA Grapalat" w:cs="Sylfaen"/>
          <w:sz w:val="18"/>
          <w:szCs w:val="18"/>
          <w:lang w:val="hy-AM"/>
        </w:rPr>
        <w:t>ՁԵՌՔԲԵՐՄԱՆ</w:t>
      </w:r>
      <w:r w:rsidR="002B32D6" w:rsidRPr="00F6218D">
        <w:rPr>
          <w:rFonts w:ascii="GHEA Grapalat" w:hAnsi="GHEA Grapalat" w:cs="Times Armenian"/>
          <w:sz w:val="18"/>
          <w:szCs w:val="18"/>
          <w:lang w:val="af-ZA"/>
        </w:rPr>
        <w:t xml:space="preserve"> </w:t>
      </w:r>
      <w:r w:rsidR="002B32D6" w:rsidRPr="00F6218D">
        <w:rPr>
          <w:rFonts w:ascii="GHEA Grapalat" w:hAnsi="GHEA Grapalat" w:cs="Sylfaen"/>
          <w:sz w:val="18"/>
          <w:szCs w:val="18"/>
          <w:lang w:val="hy-AM"/>
        </w:rPr>
        <w:t>ՆՊԱՏԱԿՈՎ</w:t>
      </w:r>
      <w:r w:rsidR="002B32D6" w:rsidRPr="00F6218D">
        <w:rPr>
          <w:rFonts w:ascii="GHEA Grapalat" w:hAnsi="GHEA Grapalat" w:cs="Sylfaen"/>
          <w:sz w:val="18"/>
          <w:szCs w:val="18"/>
          <w:lang w:val="af-ZA"/>
        </w:rPr>
        <w:t xml:space="preserve"> </w:t>
      </w:r>
      <w:r w:rsidR="002B32D6" w:rsidRPr="00F6218D">
        <w:rPr>
          <w:rFonts w:ascii="GHEA Grapalat" w:hAnsi="GHEA Grapalat" w:cs="Times Armenian"/>
          <w:sz w:val="18"/>
          <w:szCs w:val="18"/>
          <w:lang w:val="af-ZA"/>
        </w:rPr>
        <w:t xml:space="preserve"> </w:t>
      </w:r>
      <w:r w:rsidR="002B32D6" w:rsidRPr="00F6218D">
        <w:rPr>
          <w:rFonts w:ascii="GHEA Grapalat" w:hAnsi="GHEA Grapalat" w:cs="Sylfaen"/>
          <w:sz w:val="18"/>
          <w:szCs w:val="18"/>
          <w:lang w:val="hy-AM"/>
        </w:rPr>
        <w:t>ՀԱՅՏԱՐԱՐՎԱԾ</w:t>
      </w:r>
      <w:r w:rsidR="002B32D6" w:rsidRPr="00F6218D">
        <w:rPr>
          <w:rFonts w:ascii="GHEA Grapalat" w:hAnsi="GHEA Grapalat" w:cs="Times Armenian"/>
          <w:sz w:val="18"/>
          <w:szCs w:val="18"/>
          <w:lang w:val="af-ZA"/>
        </w:rPr>
        <w:t xml:space="preserve"> </w:t>
      </w:r>
      <w:r>
        <w:rPr>
          <w:rFonts w:ascii="GHEA Grapalat" w:hAnsi="GHEA Grapalat" w:cs="Sylfaen"/>
          <w:sz w:val="18"/>
          <w:szCs w:val="18"/>
          <w:lang w:val="hy-AM"/>
        </w:rPr>
        <w:t xml:space="preserve">ԳՆԱՆՇՄԱՆ ՀԱՐՑՄԱՆ </w:t>
      </w:r>
    </w:p>
    <w:p w:rsidR="00A061DF" w:rsidRDefault="00A061DF" w:rsidP="00EF3662">
      <w:pPr>
        <w:ind w:firstLine="567"/>
        <w:jc w:val="both"/>
        <w:rPr>
          <w:rFonts w:ascii="GHEA Grapalat" w:hAnsi="GHEA Grapalat" w:cs="Sylfaen"/>
          <w:i/>
          <w:sz w:val="22"/>
          <w:szCs w:val="22"/>
          <w:lang w:val="hy-AM"/>
        </w:rPr>
      </w:pPr>
    </w:p>
    <w:p w:rsidR="001A43A4" w:rsidRPr="00E6597C" w:rsidRDefault="00096865" w:rsidP="00EF3662">
      <w:pPr>
        <w:ind w:firstLine="567"/>
        <w:jc w:val="both"/>
        <w:rPr>
          <w:rFonts w:ascii="GHEA Grapalat" w:hAnsi="GHEA Grapalat" w:cs="Sylfaen"/>
          <w:i/>
          <w:sz w:val="22"/>
          <w:szCs w:val="22"/>
          <w:lang w:val="af-ZA"/>
        </w:rPr>
      </w:pPr>
      <w:r w:rsidRPr="00A061DF">
        <w:rPr>
          <w:rFonts w:ascii="GHEA Grapalat" w:hAnsi="GHEA Grapalat" w:cs="Sylfaen"/>
          <w:i/>
          <w:sz w:val="22"/>
          <w:szCs w:val="22"/>
          <w:lang w:val="hy-AM"/>
        </w:rPr>
        <w:t>Հարգելի</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մասնակից</w:t>
      </w:r>
      <w:r w:rsidR="00677658" w:rsidRPr="00E6597C">
        <w:rPr>
          <w:rFonts w:ascii="GHEA Grapalat" w:hAnsi="GHEA Grapalat" w:cs="Sylfaen"/>
          <w:i/>
          <w:sz w:val="22"/>
          <w:szCs w:val="22"/>
          <w:lang w:val="af-ZA"/>
        </w:rPr>
        <w:t xml:space="preserve"> </w:t>
      </w:r>
      <w:r w:rsidR="00884204" w:rsidRPr="00A061DF">
        <w:rPr>
          <w:rFonts w:ascii="GHEA Grapalat" w:hAnsi="GHEA Grapalat" w:cs="Sylfaen"/>
          <w:i/>
          <w:sz w:val="22"/>
          <w:szCs w:val="22"/>
          <w:lang w:val="hy-AM"/>
        </w:rPr>
        <w:t>ն</w:t>
      </w:r>
      <w:r w:rsidRPr="00A061DF">
        <w:rPr>
          <w:rFonts w:ascii="GHEA Grapalat" w:hAnsi="GHEA Grapalat" w:cs="Sylfaen"/>
          <w:i/>
          <w:sz w:val="22"/>
          <w:szCs w:val="22"/>
          <w:lang w:val="hy-AM"/>
        </w:rPr>
        <w:t>ախքան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հայտ</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կազմելը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և</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ներկայացնելը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խնդրում</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ենք</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մանրամասնորեն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ուսումնասիրել</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սույն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հրավերը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քանի</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որ</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հրավերին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չհամապատասխանող</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հայտերը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ենթակա</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են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մերժման</w:t>
      </w:r>
      <w:r w:rsidR="0046586E" w:rsidRPr="00E6597C">
        <w:rPr>
          <w:rFonts w:ascii="GHEA Grapalat" w:hAnsi="GHEA Grapalat" w:cs="Sylfaen"/>
          <w:i/>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160AE4" w:rsidRPr="00E6597C" w:rsidRDefault="00160AE4" w:rsidP="0066496D">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160AE4" w:rsidRPr="00E6597C" w:rsidRDefault="00160AE4" w:rsidP="0066496D">
      <w:pPr>
        <w:ind w:firstLine="567"/>
        <w:jc w:val="center"/>
        <w:rPr>
          <w:rFonts w:ascii="GHEA Grapalat" w:hAnsi="GHEA Grapalat"/>
          <w:i/>
          <w:sz w:val="20"/>
          <w:lang w:val="af-ZA"/>
        </w:rPr>
      </w:pPr>
    </w:p>
    <w:p w:rsidR="00A061DF" w:rsidRPr="00EA7C45" w:rsidRDefault="00A061DF" w:rsidP="0066496D">
      <w:pPr>
        <w:pStyle w:val="aa"/>
        <w:ind w:right="-7" w:firstLine="567"/>
        <w:jc w:val="center"/>
        <w:rPr>
          <w:rFonts w:ascii="GHEA Grapalat" w:hAnsi="GHEA Grapalat"/>
          <w:b/>
          <w:sz w:val="20"/>
          <w:szCs w:val="20"/>
          <w:lang w:val="hy-AM"/>
        </w:rPr>
      </w:pPr>
      <w:r w:rsidRPr="00EA7C45">
        <w:rPr>
          <w:rFonts w:ascii="GHEA Grapalat" w:hAnsi="GHEA Grapalat" w:cs="Times Armenian"/>
          <w:b/>
          <w:sz w:val="20"/>
          <w:szCs w:val="20"/>
          <w:lang w:val="hy-AM"/>
        </w:rPr>
        <w:t>ԱՐԳԵԼԻ ՀԱՄԱՅՆՔԱՊԵՏԱՐԱՆ</w:t>
      </w:r>
      <w:r w:rsidR="0066496D" w:rsidRPr="00EA7C45">
        <w:rPr>
          <w:rFonts w:ascii="GHEA Grapalat" w:hAnsi="GHEA Grapalat" w:cs="Times Armenian"/>
          <w:b/>
          <w:sz w:val="20"/>
          <w:szCs w:val="20"/>
          <w:lang w:val="hy-AM"/>
        </w:rPr>
        <w:t>Ի</w:t>
      </w:r>
    </w:p>
    <w:p w:rsidR="00096865" w:rsidRPr="00EA7C45" w:rsidRDefault="00160AE4" w:rsidP="0066496D">
      <w:pPr>
        <w:ind w:firstLine="567"/>
        <w:jc w:val="center"/>
        <w:rPr>
          <w:rFonts w:ascii="GHEA Grapalat" w:hAnsi="GHEA Grapalat"/>
          <w:b/>
          <w:sz w:val="20"/>
          <w:lang w:val="af-ZA"/>
        </w:rPr>
      </w:pPr>
      <w:r w:rsidRPr="00EA7C45">
        <w:rPr>
          <w:rFonts w:ascii="GHEA Grapalat" w:hAnsi="GHEA Grapalat"/>
          <w:b/>
          <w:sz w:val="20"/>
          <w:lang w:val="af-ZA"/>
        </w:rPr>
        <w:t xml:space="preserve">ԿԱՐԻՔՆԵՐԻ ՀԱՄԱՐ   </w:t>
      </w:r>
      <w:r w:rsidR="0066496D" w:rsidRPr="00EA7C45">
        <w:rPr>
          <w:rFonts w:ascii="GHEA Grapalat" w:hAnsi="GHEA Grapalat"/>
          <w:b/>
          <w:i/>
          <w:sz w:val="20"/>
          <w:szCs w:val="20"/>
          <w:lang w:val="hy-AM"/>
        </w:rPr>
        <w:t>&lt;&lt;</w:t>
      </w:r>
      <w:r w:rsidR="0066496D" w:rsidRPr="00EA7C45">
        <w:rPr>
          <w:rFonts w:ascii="GHEA Grapalat" w:hAnsi="GHEA Grapalat"/>
          <w:b/>
          <w:sz w:val="20"/>
          <w:szCs w:val="20"/>
          <w:lang w:val="hy-AM"/>
        </w:rPr>
        <w:t>ԱՐԳԵԼ ՀԱՄԱՅՆՔԻ ՆԱԽԱԴՊՐՈՑԱԿԱՆ ՈՒՍՈՒՄՆԱԿԱՆ ՀԱՍՏԱՏՈՒԹՅԱՆ ՎԵՐԱՆՈՐՈԳՄԱՆ ԱՇԽԱՏԱՆՔՆԵՐԻ</w:t>
      </w:r>
      <w:r w:rsidR="0066496D" w:rsidRPr="00EA7C45">
        <w:rPr>
          <w:rFonts w:ascii="GHEA Grapalat" w:hAnsi="GHEA Grapalat"/>
          <w:b/>
          <w:i/>
          <w:sz w:val="20"/>
          <w:szCs w:val="20"/>
          <w:lang w:val="hy-AM"/>
        </w:rPr>
        <w:t>&gt;&gt;-</w:t>
      </w:r>
      <w:r w:rsidRPr="00EA7C45">
        <w:rPr>
          <w:rFonts w:ascii="GHEA Grapalat" w:hAnsi="GHEA Grapalat"/>
          <w:b/>
          <w:sz w:val="20"/>
          <w:lang w:val="af-ZA"/>
        </w:rPr>
        <w:t>Ի</w:t>
      </w:r>
      <w:r w:rsidR="0066496D" w:rsidRPr="00EA7C45">
        <w:rPr>
          <w:rFonts w:ascii="GHEA Grapalat" w:hAnsi="GHEA Grapalat"/>
          <w:b/>
          <w:sz w:val="20"/>
          <w:lang w:val="hy-AM"/>
        </w:rPr>
        <w:t xml:space="preserve"> </w:t>
      </w:r>
      <w:r w:rsidRPr="00EA7C45">
        <w:rPr>
          <w:rFonts w:ascii="GHEA Grapalat" w:hAnsi="GHEA Grapalat"/>
          <w:b/>
          <w:sz w:val="20"/>
          <w:lang w:val="af-ZA"/>
        </w:rPr>
        <w:t xml:space="preserve">ՁԵՌՔԲԵՐՄԱՆ ՆՊԱՏԱԿՈՎ ՀԱՅՏԱՐԱՐՎԱԾ </w:t>
      </w:r>
      <w:r w:rsidR="0066496D" w:rsidRPr="00EA7C45">
        <w:rPr>
          <w:rFonts w:ascii="GHEA Grapalat" w:hAnsi="GHEA Grapalat"/>
          <w:b/>
          <w:sz w:val="20"/>
          <w:lang w:val="hy-AM"/>
        </w:rPr>
        <w:t>ԳՆԱՆՇՄԱՆ ՀԱՐՑՄԱՆ</w:t>
      </w:r>
      <w:r w:rsidRPr="00EA7C45">
        <w:rPr>
          <w:rFonts w:ascii="GHEA Grapalat" w:hAnsi="GHEA Grapalat"/>
          <w:b/>
          <w:sz w:val="20"/>
          <w:lang w:val="af-ZA"/>
        </w:rPr>
        <w:t xml:space="preserve"> ՀՐԱՎԵՐԻ</w:t>
      </w:r>
    </w:p>
    <w:p w:rsidR="00C67E80" w:rsidRPr="0066496D" w:rsidRDefault="00C67E80" w:rsidP="00EF3662">
      <w:pPr>
        <w:ind w:firstLine="567"/>
        <w:jc w:val="center"/>
        <w:rPr>
          <w:rFonts w:ascii="GHEA Grapalat" w:hAnsi="GHEA Grapalat" w:cs="Sylfaen"/>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cs="Times Armenian"/>
          <w:sz w:val="20"/>
          <w:lang w:val="af-ZA"/>
        </w:rPr>
        <w:tab/>
        <w:t xml:space="preserve"> </w:t>
      </w:r>
    </w:p>
    <w:p w:rsidR="00096865" w:rsidRPr="00E6597C" w:rsidRDefault="005C69BC" w:rsidP="00EF3662">
      <w:pPr>
        <w:ind w:firstLine="1134"/>
        <w:jc w:val="both"/>
        <w:rPr>
          <w:rFonts w:ascii="GHEA Grapalat" w:hAnsi="GHEA Grapalat" w:cs="Sylfaen"/>
          <w:sz w:val="20"/>
          <w:lang w:val="af-ZA"/>
        </w:rPr>
      </w:pPr>
      <w:r>
        <w:rPr>
          <w:rFonts w:ascii="GHEA Grapalat" w:hAnsi="GHEA Grapalat"/>
          <w:sz w:val="20"/>
          <w:lang w:val="hy-AM"/>
        </w:rPr>
        <w:t>7</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5C69BC" w:rsidP="00EF3662">
      <w:pPr>
        <w:ind w:firstLine="1134"/>
        <w:jc w:val="both"/>
        <w:rPr>
          <w:rFonts w:ascii="GHEA Grapalat" w:hAnsi="GHEA Grapalat"/>
          <w:sz w:val="20"/>
          <w:lang w:val="af-ZA"/>
        </w:rPr>
      </w:pPr>
      <w:r>
        <w:rPr>
          <w:rFonts w:ascii="GHEA Grapalat" w:hAnsi="GHEA Grapalat"/>
          <w:sz w:val="20"/>
          <w:lang w:val="hy-AM"/>
        </w:rPr>
        <w:t>8</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5C69BC" w:rsidP="005C69BC">
      <w:pPr>
        <w:jc w:val="both"/>
        <w:rPr>
          <w:rFonts w:ascii="GHEA Grapalat" w:hAnsi="GHEA Grapalat"/>
          <w:sz w:val="20"/>
          <w:lang w:val="af-ZA"/>
        </w:rPr>
      </w:pPr>
      <w:r>
        <w:rPr>
          <w:rFonts w:ascii="GHEA Grapalat" w:hAnsi="GHEA Grapalat"/>
          <w:sz w:val="20"/>
          <w:lang w:val="hy-AM"/>
        </w:rPr>
        <w:t xml:space="preserve">                   9</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5C69BC">
        <w:rPr>
          <w:rFonts w:ascii="GHEA Grapalat" w:hAnsi="GHEA Grapalat"/>
          <w:sz w:val="20"/>
          <w:lang w:val="hy-AM"/>
        </w:rPr>
        <w:t>0</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5C69BC">
        <w:rPr>
          <w:rFonts w:ascii="GHEA Grapalat" w:hAnsi="GHEA Grapalat"/>
          <w:sz w:val="20"/>
          <w:lang w:val="hy-AM"/>
        </w:rPr>
        <w:t>1</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EA7C45">
        <w:rPr>
          <w:rFonts w:ascii="GHEA Grapalat" w:hAnsi="GHEA Grapalat" w:cs="Sylfaen"/>
          <w:b/>
          <w:sz w:val="20"/>
          <w:lang w:val="hy-AM"/>
        </w:rPr>
        <w:t xml:space="preserve">ԳՆԱՆՇՄԱՆ ՀԱՐՑՄԱՆ </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5C69BC" w:rsidRDefault="006F0D3F" w:rsidP="005C69BC">
      <w:pPr>
        <w:ind w:firstLine="1134"/>
        <w:jc w:val="both"/>
        <w:rPr>
          <w:rFonts w:ascii="GHEA Grapalat" w:hAnsi="GHEA Grapalat" w:cs="Times Armenian"/>
          <w:sz w:val="20"/>
          <w:lang w:val="hy-AM"/>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5C69BC" w:rsidRDefault="005C69BC" w:rsidP="005C69BC">
      <w:pPr>
        <w:ind w:firstLine="1134"/>
        <w:jc w:val="both"/>
        <w:rPr>
          <w:rFonts w:ascii="GHEA Grapalat" w:hAnsi="GHEA Grapalat" w:cs="Times Armenian"/>
          <w:sz w:val="20"/>
          <w:lang w:val="hy-AM"/>
        </w:rPr>
      </w:pPr>
    </w:p>
    <w:p w:rsidR="005C69BC" w:rsidRDefault="005C69BC" w:rsidP="005C69BC">
      <w:pPr>
        <w:ind w:firstLine="1134"/>
        <w:jc w:val="both"/>
        <w:rPr>
          <w:rFonts w:ascii="GHEA Grapalat" w:hAnsi="GHEA Grapalat" w:cs="Times Armenian"/>
          <w:sz w:val="20"/>
          <w:lang w:val="hy-AM"/>
        </w:rPr>
      </w:pPr>
    </w:p>
    <w:p w:rsidR="00096865" w:rsidRPr="00E6597C" w:rsidRDefault="00096865" w:rsidP="005C69BC">
      <w:pPr>
        <w:ind w:firstLine="1134"/>
        <w:jc w:val="both"/>
        <w:rPr>
          <w:rFonts w:ascii="GHEA Grapalat" w:hAnsi="GHEA Grapalat" w:cs="Times Armenian"/>
          <w:sz w:val="20"/>
          <w:lang w:val="af-ZA"/>
        </w:rPr>
      </w:pPr>
      <w:r w:rsidRPr="00E6597C">
        <w:rPr>
          <w:rFonts w:ascii="GHEA Grapalat" w:hAnsi="GHEA Grapalat" w:cs="Times Armenian"/>
          <w:sz w:val="20"/>
          <w:lang w:val="af-ZA"/>
        </w:rPr>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lastRenderedPageBreak/>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5C69BC" w:rsidRPr="004959D0">
        <w:rPr>
          <w:rFonts w:ascii="GHEA Grapalat" w:hAnsi="GHEA Grapalat"/>
          <w:i/>
          <w:sz w:val="16"/>
          <w:szCs w:val="16"/>
          <w:lang w:val="hy-AM"/>
        </w:rPr>
        <w:t>&lt;&lt;</w:t>
      </w:r>
      <w:r w:rsidR="005C69BC" w:rsidRPr="005C69BC">
        <w:rPr>
          <w:rFonts w:ascii="GHEA Grapalat" w:hAnsi="GHEA Grapalat"/>
          <w:i/>
          <w:sz w:val="20"/>
          <w:szCs w:val="20"/>
          <w:lang w:val="hy-AM"/>
        </w:rPr>
        <w:t>ԿՄԱՀ-ԳՀԱՇՁԲ-20/04</w:t>
      </w:r>
      <w:r w:rsidR="005C69BC" w:rsidRPr="004959D0">
        <w:rPr>
          <w:rFonts w:ascii="GHEA Grapalat" w:hAnsi="GHEA Grapalat"/>
          <w:i/>
          <w:sz w:val="16"/>
          <w:szCs w:val="16"/>
          <w:lang w:val="hy-AM"/>
        </w:rPr>
        <w:t>&gt;&gt;</w:t>
      </w:r>
      <w:r w:rsidR="005C69BC" w:rsidRPr="004959D0">
        <w:rPr>
          <w:rFonts w:ascii="GHEA Grapalat" w:hAnsi="GHEA Grapalat"/>
          <w:i/>
          <w:lang w:val="hy-AM"/>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5C69BC">
        <w:rPr>
          <w:rFonts w:ascii="GHEA Grapalat" w:hAnsi="GHEA Grapalat" w:cs="Sylfaen"/>
          <w:sz w:val="20"/>
          <w:lang w:val="hy-AM"/>
        </w:rPr>
        <w:t xml:space="preserve">գնանշման հարցման </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5C69BC">
        <w:rPr>
          <w:rFonts w:ascii="GHEA Grapalat" w:hAnsi="GHEA Grapalat"/>
          <w:sz w:val="20"/>
          <w:lang w:val="hy-AM"/>
        </w:rPr>
        <w:t>Արգելի համայնքապետարան</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5905CD"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5905CD" w:rsidRPr="005905CD">
        <w:rPr>
          <w:rFonts w:ascii="GHEA Grapalat" w:hAnsi="GHEA Grapalat"/>
          <w:lang w:val="hy-AM"/>
        </w:rPr>
        <w:t>baghdasaryan_1978@mail.ru</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94DDA" w:rsidRDefault="002B32D6" w:rsidP="00EF3662">
      <w:pPr>
        <w:ind w:left="360"/>
        <w:jc w:val="center"/>
        <w:rPr>
          <w:rFonts w:ascii="GHEA Grapalat" w:hAnsi="GHEA Grapalat" w:cs="Sylfaen"/>
          <w:b/>
          <w:i/>
          <w:sz w:val="20"/>
          <w:szCs w:val="20"/>
        </w:rPr>
      </w:pPr>
    </w:p>
    <w:p w:rsidR="00096865" w:rsidRPr="00E94DDA" w:rsidRDefault="00845AA5" w:rsidP="00EF3662">
      <w:pPr>
        <w:pStyle w:val="3"/>
        <w:spacing w:line="240" w:lineRule="auto"/>
        <w:ind w:firstLine="567"/>
        <w:jc w:val="both"/>
        <w:rPr>
          <w:rFonts w:ascii="GHEA Grapalat" w:hAnsi="GHEA Grapalat"/>
          <w:lang w:val="af-ZA"/>
        </w:rPr>
      </w:pPr>
      <w:r w:rsidRPr="00E94DDA">
        <w:rPr>
          <w:rFonts w:ascii="GHEA Grapalat" w:hAnsi="GHEA Grapalat" w:cs="Sylfaen"/>
        </w:rPr>
        <w:t xml:space="preserve">1.1 </w:t>
      </w:r>
      <w:r w:rsidR="00096865" w:rsidRPr="00E94DDA">
        <w:rPr>
          <w:rFonts w:ascii="GHEA Grapalat" w:hAnsi="GHEA Grapalat" w:cs="Sylfaen"/>
        </w:rPr>
        <w:t>Գնման</w:t>
      </w:r>
      <w:r w:rsidR="00096865" w:rsidRPr="00E94DDA">
        <w:rPr>
          <w:rFonts w:ascii="GHEA Grapalat" w:hAnsi="GHEA Grapalat" w:cs="Sylfaen"/>
          <w:lang w:val="af-ZA"/>
        </w:rPr>
        <w:t xml:space="preserve"> </w:t>
      </w:r>
      <w:r w:rsidR="00096865" w:rsidRPr="00E94DDA">
        <w:rPr>
          <w:rFonts w:ascii="GHEA Grapalat" w:hAnsi="GHEA Grapalat" w:cs="Sylfaen"/>
        </w:rPr>
        <w:t>առարկա</w:t>
      </w:r>
      <w:r w:rsidR="00096865" w:rsidRPr="00E94DDA">
        <w:rPr>
          <w:rFonts w:ascii="GHEA Grapalat" w:hAnsi="GHEA Grapalat" w:cs="Sylfaen"/>
          <w:lang w:val="af-ZA"/>
        </w:rPr>
        <w:t xml:space="preserve"> </w:t>
      </w:r>
      <w:r w:rsidR="00096865" w:rsidRPr="00E94DDA">
        <w:rPr>
          <w:rFonts w:ascii="GHEA Grapalat" w:hAnsi="GHEA Grapalat" w:cs="Sylfaen"/>
        </w:rPr>
        <w:t>է</w:t>
      </w:r>
      <w:r w:rsidR="00096865" w:rsidRPr="00E94DDA">
        <w:rPr>
          <w:rFonts w:ascii="GHEA Grapalat" w:hAnsi="GHEA Grapalat" w:cs="Sylfaen"/>
          <w:lang w:val="af-ZA"/>
        </w:rPr>
        <w:t xml:space="preserve"> </w:t>
      </w:r>
      <w:r w:rsidR="00096865" w:rsidRPr="00E94DDA">
        <w:rPr>
          <w:rFonts w:ascii="GHEA Grapalat" w:hAnsi="GHEA Grapalat" w:cs="Sylfaen"/>
        </w:rPr>
        <w:t>հանդիսանում</w:t>
      </w:r>
      <w:r w:rsidR="00096865" w:rsidRPr="00E94DDA">
        <w:rPr>
          <w:rFonts w:ascii="GHEA Grapalat" w:hAnsi="GHEA Grapalat" w:cs="Sylfaen"/>
          <w:lang w:val="af-ZA"/>
        </w:rPr>
        <w:t xml:space="preserve">  </w:t>
      </w:r>
      <w:r w:rsidR="005905CD" w:rsidRPr="00E94DDA">
        <w:rPr>
          <w:rFonts w:ascii="GHEA Grapalat" w:hAnsi="GHEA Grapalat" w:cs="Sylfaen"/>
          <w:lang w:val="hy-AM"/>
        </w:rPr>
        <w:t>Արգելի համայնքապետարանի</w:t>
      </w:r>
      <w:r w:rsidR="00096865" w:rsidRPr="00E94DDA">
        <w:rPr>
          <w:rFonts w:ascii="GHEA Grapalat" w:hAnsi="GHEA Grapalat"/>
          <w:lang w:val="af-ZA"/>
        </w:rPr>
        <w:t xml:space="preserve"> </w:t>
      </w:r>
      <w:r w:rsidR="00096865" w:rsidRPr="00E94DDA">
        <w:rPr>
          <w:rFonts w:ascii="GHEA Grapalat" w:hAnsi="GHEA Grapalat" w:cs="Sylfaen"/>
        </w:rPr>
        <w:t>կարիքների</w:t>
      </w:r>
      <w:r w:rsidR="00096865" w:rsidRPr="00E94DDA">
        <w:rPr>
          <w:rFonts w:ascii="GHEA Grapalat" w:hAnsi="GHEA Grapalat" w:cs="Times Armenian"/>
          <w:lang w:val="af-ZA"/>
        </w:rPr>
        <w:t xml:space="preserve"> </w:t>
      </w:r>
      <w:r w:rsidR="00096865" w:rsidRPr="00E94DDA">
        <w:rPr>
          <w:rFonts w:ascii="GHEA Grapalat" w:hAnsi="GHEA Grapalat" w:cs="Sylfaen"/>
        </w:rPr>
        <w:t>համար</w:t>
      </w:r>
      <w:r w:rsidR="00096865" w:rsidRPr="00E94DDA">
        <w:rPr>
          <w:rFonts w:ascii="GHEA Grapalat" w:hAnsi="GHEA Grapalat" w:cs="Times Armenian"/>
          <w:lang w:val="af-ZA"/>
        </w:rPr>
        <w:t xml:space="preserve">` </w:t>
      </w:r>
      <w:r w:rsidR="005905CD" w:rsidRPr="00E94DDA">
        <w:rPr>
          <w:rFonts w:ascii="GHEA Grapalat" w:hAnsi="GHEA Grapalat" w:cs="Times Armenian"/>
          <w:lang w:val="hy-AM"/>
        </w:rPr>
        <w:t>&lt;&lt;</w:t>
      </w:r>
      <w:r w:rsidR="005905CD" w:rsidRPr="00E94DDA">
        <w:rPr>
          <w:rFonts w:ascii="GHEA Grapalat" w:hAnsi="GHEA Grapalat"/>
          <w:lang w:val="hy-AM"/>
        </w:rPr>
        <w:t>Արգել համայնքի նախադպրոցական ուսումնական հաստատության վերանորոգման աշխատանքներ</w:t>
      </w:r>
      <w:r w:rsidR="00E94DDA" w:rsidRPr="00E94DDA">
        <w:rPr>
          <w:rFonts w:ascii="GHEA Grapalat" w:hAnsi="GHEA Grapalat"/>
          <w:lang w:val="hy-AM"/>
        </w:rPr>
        <w:t xml:space="preserve">&gt;&gt;- </w:t>
      </w:r>
      <w:r w:rsidR="005905CD" w:rsidRPr="00E94DDA">
        <w:rPr>
          <w:rFonts w:ascii="GHEA Grapalat" w:hAnsi="GHEA Grapalat"/>
          <w:lang w:val="hy-AM"/>
        </w:rPr>
        <w:t>ի</w:t>
      </w:r>
      <w:r w:rsidR="005905CD" w:rsidRPr="00E94DDA">
        <w:rPr>
          <w:rFonts w:ascii="GHEA Grapalat" w:hAnsi="GHEA Grapalat"/>
          <w:b/>
          <w:lang w:val="hy-AM"/>
        </w:rPr>
        <w:t xml:space="preserve"> </w:t>
      </w:r>
      <w:r w:rsidR="00096865" w:rsidRPr="00E94DDA">
        <w:rPr>
          <w:rFonts w:ascii="GHEA Grapalat" w:hAnsi="GHEA Grapalat"/>
        </w:rPr>
        <w:t>ձեռքբերումը</w:t>
      </w:r>
      <w:r w:rsidR="00816505" w:rsidRPr="00E94DDA">
        <w:rPr>
          <w:rFonts w:ascii="GHEA Grapalat" w:hAnsi="GHEA Grapalat"/>
        </w:rPr>
        <w:t xml:space="preserve"> (այսուհետ` նաև ա</w:t>
      </w:r>
      <w:r w:rsidR="00F538FE" w:rsidRPr="00E94DDA">
        <w:rPr>
          <w:rFonts w:ascii="GHEA Grapalat" w:hAnsi="GHEA Grapalat"/>
        </w:rPr>
        <w:t>շխատանք</w:t>
      </w:r>
      <w:r w:rsidR="00816505" w:rsidRPr="00E94DDA">
        <w:rPr>
          <w:rFonts w:ascii="GHEA Grapalat" w:hAnsi="GHEA Grapalat"/>
        </w:rPr>
        <w:t>)</w:t>
      </w:r>
      <w:r w:rsidR="00C43524" w:rsidRPr="00E94DDA">
        <w:rPr>
          <w:rFonts w:ascii="GHEA Grapalat" w:hAnsi="GHEA Grapalat"/>
          <w:lang w:val="af-ZA"/>
        </w:rPr>
        <w:t>,</w:t>
      </w:r>
      <w:r w:rsidR="00096865" w:rsidRPr="00E94DDA">
        <w:rPr>
          <w:rFonts w:ascii="GHEA Grapalat" w:hAnsi="GHEA Grapalat"/>
          <w:lang w:val="af-ZA"/>
        </w:rPr>
        <w:t xml:space="preserve"> </w:t>
      </w:r>
      <w:r w:rsidR="00E94DDA">
        <w:rPr>
          <w:rFonts w:ascii="GHEA Grapalat" w:hAnsi="GHEA Grapalat"/>
        </w:rPr>
        <w:t>որ</w:t>
      </w:r>
      <w:r w:rsidR="00E94DDA">
        <w:rPr>
          <w:rFonts w:ascii="GHEA Grapalat" w:hAnsi="GHEA Grapalat"/>
          <w:lang w:val="hy-AM"/>
        </w:rPr>
        <w:t>ը</w:t>
      </w:r>
      <w:r w:rsidR="00096865" w:rsidRPr="00E94DDA">
        <w:rPr>
          <w:rFonts w:ascii="GHEA Grapalat" w:hAnsi="GHEA Grapalat"/>
          <w:lang w:val="af-ZA"/>
        </w:rPr>
        <w:t xml:space="preserve"> </w:t>
      </w:r>
      <w:r w:rsidR="00096865" w:rsidRPr="00E94DDA">
        <w:rPr>
          <w:rFonts w:ascii="GHEA Grapalat" w:hAnsi="GHEA Grapalat"/>
        </w:rPr>
        <w:t>խմբավորված</w:t>
      </w:r>
      <w:r w:rsidR="00096865" w:rsidRPr="00E94DDA">
        <w:rPr>
          <w:rFonts w:ascii="GHEA Grapalat" w:hAnsi="GHEA Grapalat"/>
          <w:lang w:val="af-ZA"/>
        </w:rPr>
        <w:t xml:space="preserve">  </w:t>
      </w:r>
      <w:r w:rsidR="00E94DDA">
        <w:rPr>
          <w:rFonts w:ascii="GHEA Grapalat" w:hAnsi="GHEA Grapalat"/>
          <w:lang w:val="hy-AM"/>
        </w:rPr>
        <w:t>է</w:t>
      </w:r>
      <w:r w:rsidR="00096865" w:rsidRPr="00E94DDA">
        <w:rPr>
          <w:rFonts w:ascii="GHEA Grapalat" w:hAnsi="GHEA Grapalat"/>
          <w:lang w:val="af-ZA"/>
        </w:rPr>
        <w:t xml:space="preserve"> </w:t>
      </w:r>
      <w:r w:rsidR="00E94DDA">
        <w:rPr>
          <w:rFonts w:ascii="GHEA Grapalat" w:hAnsi="GHEA Grapalat"/>
          <w:lang w:val="hy-AM"/>
        </w:rPr>
        <w:t>1</w:t>
      </w:r>
      <w:r w:rsidR="00096865" w:rsidRPr="00E94DDA">
        <w:rPr>
          <w:rFonts w:ascii="GHEA Grapalat" w:hAnsi="GHEA Grapalat"/>
          <w:lang w:val="af-ZA"/>
        </w:rPr>
        <w:t xml:space="preserve"> </w:t>
      </w:r>
      <w:r w:rsidR="00E94DDA">
        <w:rPr>
          <w:rFonts w:ascii="GHEA Grapalat" w:hAnsi="GHEA Grapalat" w:cs="Sylfaen"/>
        </w:rPr>
        <w:t>չափաբաժն</w:t>
      </w:r>
      <w:r w:rsidR="00753E6E" w:rsidRPr="00E94DDA">
        <w:rPr>
          <w:rFonts w:ascii="GHEA Grapalat" w:hAnsi="GHEA Grapalat" w:cs="Sylfaen"/>
        </w:rPr>
        <w:t>ում</w:t>
      </w:r>
      <w:r w:rsidR="00096865" w:rsidRPr="00E94DDA">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E6597C">
        <w:tc>
          <w:tcPr>
            <w:tcW w:w="1530" w:type="dxa"/>
            <w:vAlign w:val="center"/>
          </w:tcPr>
          <w:p w:rsidR="00096865" w:rsidRPr="00E6597C" w:rsidRDefault="00096865" w:rsidP="00EF3662">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Չափաբաժինների համարները</w:t>
            </w:r>
          </w:p>
        </w:tc>
        <w:tc>
          <w:tcPr>
            <w:tcW w:w="8820" w:type="dxa"/>
            <w:vAlign w:val="center"/>
          </w:tcPr>
          <w:p w:rsidR="00096865" w:rsidRPr="00E6597C" w:rsidRDefault="00096865"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096865" w:rsidRPr="00D14B69" w:rsidTr="00AB3EA1">
        <w:trPr>
          <w:trHeight w:val="1995"/>
        </w:trPr>
        <w:tc>
          <w:tcPr>
            <w:tcW w:w="1530" w:type="dxa"/>
            <w:vAlign w:val="center"/>
          </w:tcPr>
          <w:p w:rsidR="00096865" w:rsidRPr="00B602F2" w:rsidRDefault="00096865" w:rsidP="00EF3662">
            <w:pPr>
              <w:pStyle w:val="23"/>
              <w:spacing w:line="240" w:lineRule="auto"/>
              <w:ind w:firstLine="0"/>
              <w:jc w:val="center"/>
              <w:rPr>
                <w:rFonts w:ascii="GHEA Grapalat" w:hAnsi="GHEA Grapalat"/>
                <w:b/>
                <w:sz w:val="16"/>
              </w:rPr>
            </w:pPr>
            <w:r w:rsidRPr="00B602F2">
              <w:rPr>
                <w:rFonts w:ascii="GHEA Grapalat" w:hAnsi="GHEA Grapalat"/>
                <w:b/>
                <w:sz w:val="16"/>
              </w:rPr>
              <w:t>1</w:t>
            </w:r>
          </w:p>
        </w:tc>
        <w:tc>
          <w:tcPr>
            <w:tcW w:w="8820" w:type="dxa"/>
            <w:vAlign w:val="center"/>
          </w:tcPr>
          <w:p w:rsidR="00096865" w:rsidRPr="00AB3EA1" w:rsidRDefault="00AB3EA1" w:rsidP="00EF3662">
            <w:pPr>
              <w:pStyle w:val="23"/>
              <w:spacing w:line="240" w:lineRule="auto"/>
              <w:ind w:firstLine="0"/>
              <w:rPr>
                <w:rFonts w:ascii="GHEA Grapalat" w:hAnsi="GHEA Grapalat"/>
                <w:b/>
                <w:u w:val="single"/>
                <w:vertAlign w:val="subscript"/>
                <w:lang w:val="hy-AM"/>
              </w:rPr>
            </w:pPr>
            <w:r w:rsidRPr="00AB3EA1">
              <w:rPr>
                <w:rFonts w:ascii="GHEA Grapalat" w:hAnsi="GHEA Grapalat" w:cs="Times Armenian"/>
                <w:b/>
                <w:i/>
                <w:lang w:val="hy-AM"/>
              </w:rPr>
              <w:t>&lt;&lt;</w:t>
            </w:r>
            <w:r w:rsidRPr="00AB3EA1">
              <w:rPr>
                <w:rFonts w:ascii="GHEA Grapalat" w:hAnsi="GHEA Grapalat"/>
                <w:b/>
                <w:i/>
                <w:lang w:val="hy-AM"/>
              </w:rPr>
              <w:t>Արգել համայնքի նախադպրոցական ուսումնական հաստատության վերանորոգման աշխատանքներ&gt;&gt;</w:t>
            </w:r>
          </w:p>
        </w:tc>
      </w:tr>
    </w:tbl>
    <w:p w:rsidR="00096865" w:rsidRPr="00E6597C"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rsidR="00AB3EA1" w:rsidRPr="007331B1" w:rsidRDefault="00AB3EA1" w:rsidP="00AB3EA1">
      <w:pPr>
        <w:ind w:firstLine="567"/>
        <w:jc w:val="both"/>
        <w:rPr>
          <w:rFonts w:ascii="GHEA Grapalat" w:hAnsi="GHEA Grapalat" w:cs="Sylfaen"/>
          <w:b/>
          <w:i/>
          <w:color w:val="FF0000"/>
          <w:sz w:val="18"/>
          <w:szCs w:val="18"/>
          <w:lang w:val="hy-AM"/>
        </w:rPr>
      </w:pPr>
      <w:r w:rsidRPr="007331B1">
        <w:rPr>
          <w:rFonts w:ascii="GHEA Grapalat" w:hAnsi="GHEA Grapalat" w:cs="Sylfaen"/>
          <w:b/>
          <w:i/>
          <w:color w:val="FF0000"/>
          <w:sz w:val="18"/>
          <w:szCs w:val="18"/>
          <w:lang w:val="hy-AM"/>
        </w:rPr>
        <w:t>Սույն գնման գործընթացը կազմակերպվում է ՀՀ կառավարության կողմից իրականացվող սուբվենցիոն ծրագրերի շրջանակներում և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հիմնավորումն հավաստող փաստաթղթերի ներկայացվելուց,  հաստատվելուց և ֆինանսական միջոցներ ստանալուց հետո իրականացվում է ֆիանանսավորում պետական բյուջեի մասնաբաժնով։</w:t>
      </w:r>
    </w:p>
    <w:p w:rsidR="00AB3EA1" w:rsidRDefault="00AB3EA1" w:rsidP="00AB3EA1">
      <w:pPr>
        <w:pStyle w:val="23"/>
        <w:spacing w:line="240" w:lineRule="auto"/>
        <w:ind w:firstLine="567"/>
        <w:rPr>
          <w:rFonts w:ascii="GHEA Grapalat" w:hAnsi="GHEA Grapalat"/>
          <w:lang w:val="hy-AM"/>
        </w:rPr>
      </w:pPr>
    </w:p>
    <w:p w:rsidR="00845AA5" w:rsidRPr="00AB3EA1" w:rsidRDefault="00845AA5" w:rsidP="00EF3662">
      <w:pPr>
        <w:ind w:firstLine="567"/>
        <w:rPr>
          <w:rFonts w:ascii="GHEA Grapalat" w:hAnsi="GHEA Grapalat" w:cs="Sylfaen"/>
          <w:i/>
          <w:sz w:val="20"/>
          <w:lang w:val="hy-AM"/>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FC4D6A">
        <w:rPr>
          <w:rFonts w:ascii="GHEA Grapalat" w:hAnsi="GHEA Grapalat" w:cs="Sylfaen"/>
          <w:b/>
          <w:sz w:val="20"/>
          <w:lang w:val="hy-AM"/>
        </w:rPr>
        <w:t>ՄԱՍՆԱԿՑԻ</w:t>
      </w:r>
      <w:r w:rsidRPr="00E6597C">
        <w:rPr>
          <w:rFonts w:ascii="GHEA Grapalat" w:hAnsi="GHEA Grapalat"/>
          <w:b/>
          <w:sz w:val="20"/>
          <w:lang w:val="es-ES"/>
        </w:rPr>
        <w:t xml:space="preserve"> </w:t>
      </w:r>
      <w:r w:rsidRPr="00FC4D6A">
        <w:rPr>
          <w:rFonts w:ascii="GHEA Grapalat" w:hAnsi="GHEA Grapalat" w:cs="Sylfaen"/>
          <w:b/>
          <w:sz w:val="20"/>
          <w:lang w:val="hy-AM"/>
        </w:rPr>
        <w:t>ՄԱՍՆԱԿՑՈՒԹՅԱՆ</w:t>
      </w:r>
      <w:r w:rsidRPr="00E6597C">
        <w:rPr>
          <w:rFonts w:ascii="GHEA Grapalat" w:hAnsi="GHEA Grapalat"/>
          <w:b/>
          <w:sz w:val="20"/>
          <w:lang w:val="es-ES"/>
        </w:rPr>
        <w:t xml:space="preserve"> </w:t>
      </w:r>
      <w:r w:rsidRPr="00FC4D6A">
        <w:rPr>
          <w:rFonts w:ascii="GHEA Grapalat" w:hAnsi="GHEA Grapalat" w:cs="Sylfaen"/>
          <w:b/>
          <w:sz w:val="20"/>
          <w:lang w:val="hy-AM"/>
        </w:rPr>
        <w:t>ԻՐԱՎՈՒՆՔԻ</w:t>
      </w:r>
      <w:r w:rsidRPr="00E6597C">
        <w:rPr>
          <w:rFonts w:ascii="GHEA Grapalat" w:hAnsi="GHEA Grapalat"/>
          <w:b/>
          <w:sz w:val="20"/>
          <w:lang w:val="es-ES"/>
        </w:rPr>
        <w:t xml:space="preserve"> </w:t>
      </w:r>
      <w:r w:rsidRPr="00FC4D6A">
        <w:rPr>
          <w:rFonts w:ascii="GHEA Grapalat" w:hAnsi="GHEA Grapalat" w:cs="Sylfaen"/>
          <w:b/>
          <w:sz w:val="20"/>
          <w:lang w:val="hy-AM"/>
        </w:rPr>
        <w:t>ՊԱՀԱՆՋՆԵՐԸ</w:t>
      </w:r>
      <w:r w:rsidRPr="00E6597C">
        <w:rPr>
          <w:rFonts w:ascii="GHEA Grapalat" w:hAnsi="GHEA Grapalat"/>
          <w:b/>
          <w:sz w:val="20"/>
          <w:lang w:val="es-ES"/>
        </w:rPr>
        <w:t xml:space="preserve">, </w:t>
      </w:r>
      <w:r w:rsidRPr="00FC4D6A">
        <w:rPr>
          <w:rFonts w:ascii="GHEA Grapalat" w:hAnsi="GHEA Grapalat" w:cs="Sylfaen"/>
          <w:b/>
          <w:sz w:val="20"/>
          <w:lang w:val="hy-AM"/>
        </w:rPr>
        <w:t>ՈՐԱԿԱՎՈՐՄԱՆ</w:t>
      </w:r>
      <w:r w:rsidRPr="00E6597C">
        <w:rPr>
          <w:rFonts w:ascii="GHEA Grapalat" w:hAnsi="GHEA Grapalat"/>
          <w:b/>
          <w:sz w:val="20"/>
          <w:lang w:val="es-ES"/>
        </w:rPr>
        <w:t xml:space="preserve"> </w:t>
      </w:r>
      <w:r w:rsidRPr="00FC4D6A">
        <w:rPr>
          <w:rFonts w:ascii="GHEA Grapalat" w:hAnsi="GHEA Grapalat" w:cs="Sylfaen"/>
          <w:b/>
          <w:sz w:val="20"/>
          <w:lang w:val="hy-AM"/>
        </w:rPr>
        <w:t>ՉԱՓԱՆԻՇՆԵՐԸ</w:t>
      </w:r>
      <w:r w:rsidRPr="00E6597C">
        <w:rPr>
          <w:rFonts w:ascii="GHEA Grapalat" w:hAnsi="GHEA Grapalat"/>
          <w:b/>
          <w:sz w:val="20"/>
          <w:lang w:val="es-ES"/>
        </w:rPr>
        <w:t xml:space="preserve">  ԵՎ </w:t>
      </w:r>
      <w:r w:rsidRPr="00FC4D6A">
        <w:rPr>
          <w:rFonts w:ascii="GHEA Grapalat" w:hAnsi="GHEA Grapalat" w:cs="Sylfaen"/>
          <w:b/>
          <w:sz w:val="20"/>
          <w:lang w:val="hy-AM"/>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FC4D6A">
        <w:rPr>
          <w:rFonts w:ascii="GHEA Grapalat" w:hAnsi="GHEA Grapalat" w:cs="Sylfaen"/>
          <w:b/>
          <w:sz w:val="20"/>
          <w:lang w:val="hy-AM"/>
        </w:rPr>
        <w:t>ՆԱՀԱՏՄԱՆ</w:t>
      </w:r>
      <w:r w:rsidRPr="00E6597C">
        <w:rPr>
          <w:rFonts w:ascii="GHEA Grapalat" w:hAnsi="GHEA Grapalat"/>
          <w:b/>
          <w:sz w:val="20"/>
          <w:lang w:val="es-ES"/>
        </w:rPr>
        <w:t xml:space="preserve"> </w:t>
      </w:r>
      <w:r w:rsidRPr="00FC4D6A">
        <w:rPr>
          <w:rFonts w:ascii="GHEA Grapalat" w:hAnsi="GHEA Grapalat" w:cs="Sylfaen"/>
          <w:b/>
          <w:sz w:val="20"/>
          <w:lang w:val="hy-AM"/>
        </w:rPr>
        <w:t>ԿԱՐ</w:t>
      </w:r>
      <w:r w:rsidRPr="00E6597C">
        <w:rPr>
          <w:rFonts w:ascii="GHEA Grapalat" w:hAnsi="GHEA Grapalat" w:cs="Sylfaen"/>
          <w:b/>
          <w:sz w:val="20"/>
          <w:lang w:val="es-ES"/>
        </w:rPr>
        <w:t>Գ</w:t>
      </w:r>
      <w:r w:rsidRPr="00FC4D6A">
        <w:rPr>
          <w:rFonts w:ascii="GHEA Grapalat" w:hAnsi="GHEA Grapalat" w:cs="Sylfaen"/>
          <w:b/>
          <w:sz w:val="20"/>
          <w:lang w:val="hy-AM"/>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AB5D5B">
      <w:pPr>
        <w:tabs>
          <w:tab w:val="left" w:pos="7200"/>
        </w:tabs>
        <w:ind w:firstLine="720"/>
        <w:jc w:val="both"/>
        <w:rPr>
          <w:rFonts w:ascii="GHEA Grapalat" w:hAnsi="GHEA Grapalat"/>
          <w:sz w:val="20"/>
          <w:szCs w:val="20"/>
          <w:lang w:val="es-ES"/>
        </w:rPr>
      </w:pPr>
      <w:r w:rsidRPr="00E6597C">
        <w:rPr>
          <w:rFonts w:ascii="GHEA Grapalat" w:hAnsi="GHEA Grapalat"/>
          <w:sz w:val="20"/>
          <w:szCs w:val="20"/>
          <w:lang w:val="es-ES"/>
        </w:rPr>
        <w:t xml:space="preserve">2)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sz w:val="20"/>
          <w:szCs w:val="20"/>
        </w:rPr>
        <w:t>հարկային</w:t>
      </w:r>
      <w:r w:rsidRPr="00E6597C">
        <w:rPr>
          <w:rFonts w:ascii="GHEA Grapalat" w:hAnsi="GHEA Grapalat"/>
          <w:sz w:val="20"/>
          <w:szCs w:val="20"/>
          <w:lang w:val="es-ES"/>
        </w:rPr>
        <w:t xml:space="preserve"> </w:t>
      </w:r>
      <w:r w:rsidRPr="00E6597C">
        <w:rPr>
          <w:rFonts w:ascii="GHEA Grapalat" w:hAnsi="GHEA Grapalat"/>
          <w:sz w:val="20"/>
          <w:szCs w:val="20"/>
        </w:rPr>
        <w:t>մարմնի</w:t>
      </w:r>
      <w:r w:rsidRPr="00E6597C">
        <w:rPr>
          <w:rFonts w:ascii="GHEA Grapalat" w:hAnsi="GHEA Grapalat"/>
          <w:sz w:val="20"/>
          <w:szCs w:val="20"/>
          <w:lang w:val="es-ES"/>
        </w:rPr>
        <w:t xml:space="preserve"> </w:t>
      </w:r>
      <w:r w:rsidRPr="00E6597C">
        <w:rPr>
          <w:rFonts w:ascii="GHEA Grapalat" w:hAnsi="GHEA Grapalat"/>
          <w:sz w:val="20"/>
          <w:szCs w:val="20"/>
        </w:rPr>
        <w:t>կողմից</w:t>
      </w:r>
      <w:r w:rsidRPr="00E6597C">
        <w:rPr>
          <w:rFonts w:ascii="GHEA Grapalat" w:hAnsi="GHEA Grapalat"/>
          <w:sz w:val="20"/>
          <w:szCs w:val="20"/>
          <w:lang w:val="es-ES"/>
        </w:rPr>
        <w:t xml:space="preserve"> </w:t>
      </w:r>
      <w:r w:rsidRPr="00E6597C">
        <w:rPr>
          <w:rFonts w:ascii="GHEA Grapalat" w:hAnsi="GHEA Grapalat"/>
          <w:sz w:val="20"/>
          <w:szCs w:val="20"/>
        </w:rPr>
        <w:t>վերահսկվող</w:t>
      </w:r>
      <w:r w:rsidRPr="00E6597C">
        <w:rPr>
          <w:rFonts w:ascii="GHEA Grapalat" w:hAnsi="GHEA Grapalat"/>
          <w:sz w:val="20"/>
          <w:szCs w:val="20"/>
          <w:lang w:val="es-ES"/>
        </w:rPr>
        <w:t xml:space="preserve"> </w:t>
      </w:r>
      <w:r w:rsidRPr="00E6597C">
        <w:rPr>
          <w:rFonts w:ascii="GHEA Grapalat" w:hAnsi="GHEA Grapalat"/>
          <w:sz w:val="20"/>
          <w:szCs w:val="20"/>
        </w:rPr>
        <w:t>եկամուտների</w:t>
      </w:r>
      <w:r w:rsidRPr="00E6597C">
        <w:rPr>
          <w:rFonts w:ascii="GHEA Grapalat" w:hAnsi="GHEA Grapalat"/>
          <w:sz w:val="20"/>
          <w:szCs w:val="20"/>
          <w:lang w:val="es-ES"/>
        </w:rPr>
        <w:t xml:space="preserve"> </w:t>
      </w:r>
      <w:r w:rsidRPr="00E6597C">
        <w:rPr>
          <w:rFonts w:ascii="GHEA Grapalat" w:hAnsi="GHEA Grapalat"/>
          <w:sz w:val="20"/>
          <w:szCs w:val="20"/>
        </w:rPr>
        <w:t>գծով</w:t>
      </w:r>
      <w:r w:rsidRPr="00E6597C">
        <w:rPr>
          <w:rFonts w:ascii="GHEA Grapalat" w:hAnsi="GHEA Grapalat"/>
          <w:sz w:val="20"/>
          <w:szCs w:val="20"/>
          <w:lang w:val="es-ES"/>
        </w:rPr>
        <w:t xml:space="preserve"> </w:t>
      </w:r>
      <w:r w:rsidRPr="00E6597C">
        <w:rPr>
          <w:rFonts w:ascii="GHEA Grapalat" w:hAnsi="GHEA Grapalat" w:cs="Sylfaen"/>
          <w:sz w:val="20"/>
          <w:szCs w:val="20"/>
        </w:rPr>
        <w:t>ունեն</w:t>
      </w:r>
      <w:r w:rsidRPr="00E6597C">
        <w:rPr>
          <w:rFonts w:ascii="GHEA Grapalat" w:hAnsi="GHEA Grapalat"/>
          <w:sz w:val="20"/>
          <w:szCs w:val="20"/>
          <w:lang w:val="es-ES"/>
        </w:rPr>
        <w:t xml:space="preserve"> </w:t>
      </w:r>
      <w:r w:rsidRPr="00E6597C">
        <w:rPr>
          <w:rFonts w:ascii="GHEA Grapalat" w:hAnsi="GHEA Grapalat" w:cs="Sylfaen"/>
          <w:sz w:val="20"/>
          <w:szCs w:val="20"/>
        </w:rPr>
        <w:t>իրենց</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ներկայացրած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գնային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առաջարկի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մինչև</w:t>
      </w:r>
      <w:r w:rsidRPr="00E6597C">
        <w:rPr>
          <w:rFonts w:ascii="GHEA Grapalat" w:hAnsi="GHEA Grapalat" w:cs="Sylfaen"/>
          <w:sz w:val="20"/>
          <w:szCs w:val="20"/>
          <w:lang w:val="es-ES"/>
        </w:rPr>
        <w:t xml:space="preserve"> </w:t>
      </w:r>
      <w:r w:rsidRPr="00E6597C">
        <w:rPr>
          <w:rFonts w:ascii="GHEA Grapalat" w:hAnsi="GHEA Grapalat" w:cs="Sylfaen"/>
          <w:sz w:val="20"/>
          <w:szCs w:val="20"/>
        </w:rPr>
        <w:t>մեկ</w:t>
      </w:r>
      <w:r w:rsidRPr="00E6597C">
        <w:rPr>
          <w:rFonts w:ascii="GHEA Grapalat" w:hAnsi="GHEA Grapalat" w:cs="Sylfaen"/>
          <w:sz w:val="20"/>
          <w:szCs w:val="20"/>
          <w:lang w:val="es-ES"/>
        </w:rPr>
        <w:t xml:space="preserve"> </w:t>
      </w:r>
      <w:r w:rsidRPr="00E6597C">
        <w:rPr>
          <w:rFonts w:ascii="GHEA Grapalat" w:hAnsi="GHEA Grapalat" w:cs="Sylfaen"/>
          <w:sz w:val="20"/>
          <w:szCs w:val="20"/>
        </w:rPr>
        <w:t>տոկոսը</w:t>
      </w:r>
      <w:r w:rsidRPr="00E6597C">
        <w:rPr>
          <w:rFonts w:ascii="GHEA Grapalat" w:hAnsi="GHEA Grapalat" w:cs="Sylfaen"/>
          <w:sz w:val="20"/>
          <w:szCs w:val="20"/>
          <w:lang w:val="es-ES"/>
        </w:rPr>
        <w:t xml:space="preserve">, </w:t>
      </w:r>
      <w:r w:rsidRPr="00E6597C">
        <w:rPr>
          <w:rFonts w:ascii="GHEA Grapalat" w:hAnsi="GHEA Grapalat" w:cs="Sylfaen"/>
          <w:sz w:val="20"/>
          <w:szCs w:val="20"/>
        </w:rPr>
        <w:t>բայց</w:t>
      </w:r>
      <w:r w:rsidRPr="00E6597C">
        <w:rPr>
          <w:rFonts w:ascii="GHEA Grapalat" w:hAnsi="GHEA Grapalat" w:cs="Sylfaen"/>
          <w:sz w:val="20"/>
          <w:szCs w:val="20"/>
          <w:lang w:val="es-ES"/>
        </w:rPr>
        <w:t xml:space="preserve"> </w:t>
      </w:r>
      <w:r w:rsidRPr="00E6597C">
        <w:rPr>
          <w:rFonts w:ascii="GHEA Grapalat" w:hAnsi="GHEA Grapalat" w:cs="Sylfaen"/>
          <w:sz w:val="20"/>
          <w:szCs w:val="20"/>
        </w:rPr>
        <w:t>ոչ</w:t>
      </w:r>
      <w:r w:rsidRPr="00E6597C">
        <w:rPr>
          <w:rFonts w:ascii="GHEA Grapalat" w:hAnsi="GHEA Grapalat" w:cs="Sylfaen"/>
          <w:sz w:val="20"/>
          <w:szCs w:val="20"/>
          <w:lang w:val="es-ES"/>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es-ES"/>
        </w:rPr>
        <w:t xml:space="preserve">, </w:t>
      </w:r>
      <w:r w:rsidRPr="00E6597C">
        <w:rPr>
          <w:rFonts w:ascii="GHEA Grapalat" w:hAnsi="GHEA Grapalat" w:cs="Sylfaen"/>
          <w:sz w:val="20"/>
          <w:szCs w:val="20"/>
        </w:rPr>
        <w:t>քան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հիսուն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հազար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Հայաստանի</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Հանրապետության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դրամը</w:t>
      </w:r>
      <w:r w:rsidRPr="00E6597C">
        <w:rPr>
          <w:rFonts w:ascii="GHEA Grapalat" w:hAnsi="GHEA Grapalat" w:cs="Sylfaen"/>
          <w:sz w:val="20"/>
          <w:szCs w:val="20"/>
          <w:lang w:val="es-ES"/>
        </w:rPr>
        <w:t xml:space="preserve"> </w:t>
      </w:r>
      <w:r w:rsidRPr="00E6597C">
        <w:rPr>
          <w:rFonts w:ascii="GHEA Grapalat" w:hAnsi="GHEA Grapalat"/>
          <w:sz w:val="20"/>
          <w:szCs w:val="20"/>
        </w:rPr>
        <w:t>գերազանցող</w:t>
      </w:r>
      <w:r w:rsidRPr="00E6597C">
        <w:rPr>
          <w:rFonts w:ascii="GHEA Grapalat" w:hAnsi="GHEA Grapalat"/>
          <w:sz w:val="20"/>
          <w:szCs w:val="20"/>
          <w:lang w:val="es-ES"/>
        </w:rPr>
        <w:t xml:space="preserve"> </w:t>
      </w:r>
      <w:r w:rsidRPr="00E6597C">
        <w:rPr>
          <w:rFonts w:ascii="GHEA Grapalat" w:hAnsi="GHEA Grapalat"/>
          <w:sz w:val="20"/>
          <w:szCs w:val="20"/>
        </w:rPr>
        <w:t>ժամկետանց</w:t>
      </w:r>
      <w:r w:rsidRPr="00E6597C">
        <w:rPr>
          <w:rFonts w:ascii="GHEA Grapalat" w:hAnsi="GHEA Grapalat"/>
          <w:sz w:val="20"/>
          <w:szCs w:val="20"/>
          <w:lang w:val="es-ES"/>
        </w:rPr>
        <w:t xml:space="preserve"> </w:t>
      </w:r>
      <w:r w:rsidRPr="00E6597C">
        <w:rPr>
          <w:rFonts w:ascii="GHEA Grapalat" w:hAnsi="GHEA Grapalat"/>
          <w:sz w:val="20"/>
          <w:szCs w:val="20"/>
        </w:rPr>
        <w:t>պարտավորություններ</w:t>
      </w:r>
      <w:r w:rsidRPr="00E6597C">
        <w:rPr>
          <w:rFonts w:ascii="GHEA Grapalat" w:hAnsi="GHEA Grapalat"/>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Pr="00E6597C">
        <w:rPr>
          <w:rFonts w:ascii="GHEA Grapalat" w:hAnsi="GHEA Grapalat" w:cs="Sylfaen"/>
          <w:sz w:val="20"/>
          <w:szCs w:val="20"/>
        </w:rPr>
        <w:t>երեք</w:t>
      </w:r>
      <w:r w:rsidRPr="00E6597C">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sz w:val="20"/>
          <w:szCs w:val="20"/>
        </w:rPr>
        <w:t>վերաբերյալ</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ներկայացվելու</w:t>
      </w:r>
      <w:r w:rsidRPr="00E6597C">
        <w:rPr>
          <w:rFonts w:ascii="GHEA Grapalat" w:hAnsi="GHEA Grapalat"/>
          <w:sz w:val="20"/>
          <w:szCs w:val="20"/>
          <w:lang w:val="es-ES"/>
        </w:rPr>
        <w:t xml:space="preserve"> </w:t>
      </w:r>
      <w:r w:rsidRPr="00E6597C">
        <w:rPr>
          <w:rFonts w:ascii="GHEA Grapalat" w:hAnsi="GHEA Grapalat"/>
          <w:sz w:val="20"/>
          <w:szCs w:val="20"/>
        </w:rPr>
        <w:t>օրվան</w:t>
      </w:r>
      <w:r w:rsidRPr="00E6597C">
        <w:rPr>
          <w:rFonts w:ascii="GHEA Grapalat" w:hAnsi="GHEA Grapalat"/>
          <w:sz w:val="20"/>
          <w:szCs w:val="20"/>
          <w:lang w:val="es-ES"/>
        </w:rPr>
        <w:t xml:space="preserve"> </w:t>
      </w:r>
      <w:r w:rsidRPr="00E6597C">
        <w:rPr>
          <w:rFonts w:ascii="GHEA Grapalat" w:hAnsi="GHEA Grapalat"/>
          <w:sz w:val="20"/>
          <w:szCs w:val="20"/>
        </w:rPr>
        <w:t>նախորդող</w:t>
      </w:r>
      <w:r w:rsidRPr="00E6597C">
        <w:rPr>
          <w:rFonts w:ascii="GHEA Grapalat" w:hAnsi="GHEA Grapalat"/>
          <w:sz w:val="20"/>
          <w:szCs w:val="20"/>
          <w:lang w:val="es-ES"/>
        </w:rPr>
        <w:t xml:space="preserve"> </w:t>
      </w:r>
      <w:r w:rsidRPr="00E6597C">
        <w:rPr>
          <w:rFonts w:ascii="GHEA Grapalat" w:hAnsi="GHEA Grapalat"/>
          <w:sz w:val="20"/>
          <w:szCs w:val="20"/>
        </w:rPr>
        <w:t>մեկ</w:t>
      </w:r>
      <w:r w:rsidRPr="00E6597C">
        <w:rPr>
          <w:rFonts w:ascii="GHEA Grapalat" w:hAnsi="GHEA Grapalat"/>
          <w:sz w:val="20"/>
          <w:szCs w:val="20"/>
          <w:lang w:val="es-ES"/>
        </w:rPr>
        <w:t xml:space="preserve"> </w:t>
      </w:r>
      <w:r w:rsidRPr="00E6597C">
        <w:rPr>
          <w:rFonts w:ascii="GHEA Grapalat" w:hAnsi="GHEA Grapalat"/>
          <w:sz w:val="20"/>
          <w:szCs w:val="20"/>
        </w:rPr>
        <w:t>տարվա</w:t>
      </w:r>
      <w:r w:rsidRPr="00E6597C">
        <w:rPr>
          <w:rFonts w:ascii="GHEA Grapalat" w:hAnsi="GHEA Grapalat"/>
          <w:sz w:val="20"/>
          <w:szCs w:val="20"/>
          <w:lang w:val="es-ES"/>
        </w:rPr>
        <w:t xml:space="preserve"> </w:t>
      </w:r>
      <w:r w:rsidRPr="00E6597C">
        <w:rPr>
          <w:rFonts w:ascii="GHEA Grapalat" w:hAnsi="GHEA Grapalat"/>
          <w:sz w:val="20"/>
          <w:szCs w:val="20"/>
        </w:rPr>
        <w:t>ընթացքում</w:t>
      </w:r>
      <w:r w:rsidRPr="00E6597C">
        <w:rPr>
          <w:rFonts w:ascii="GHEA Grapalat" w:hAnsi="GHEA Grapalat"/>
          <w:sz w:val="20"/>
          <w:szCs w:val="20"/>
          <w:lang w:val="es-ES"/>
        </w:rPr>
        <w:t xml:space="preserve"> </w:t>
      </w:r>
      <w:r w:rsidRPr="00E6597C">
        <w:rPr>
          <w:rFonts w:ascii="GHEA Grapalat" w:hAnsi="GHEA Grapalat"/>
          <w:sz w:val="20"/>
          <w:szCs w:val="20"/>
        </w:rPr>
        <w:t>առկա</w:t>
      </w:r>
      <w:r w:rsidRPr="00E6597C">
        <w:rPr>
          <w:rFonts w:ascii="GHEA Grapalat" w:hAnsi="GHEA Grapalat"/>
          <w:sz w:val="20"/>
          <w:szCs w:val="20"/>
          <w:lang w:val="es-ES"/>
        </w:rPr>
        <w:t xml:space="preserve"> </w:t>
      </w:r>
      <w:r w:rsidRPr="00E6597C">
        <w:rPr>
          <w:rFonts w:ascii="GHEA Grapalat" w:hAnsi="GHEA Grapalat"/>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կարգով</w:t>
      </w:r>
      <w:r w:rsidRPr="00E6597C">
        <w:rPr>
          <w:rFonts w:ascii="GHEA Grapalat" w:hAnsi="GHEA Grapalat"/>
          <w:sz w:val="20"/>
          <w:szCs w:val="20"/>
          <w:lang w:val="es-ES"/>
        </w:rPr>
        <w:t xml:space="preserve"> </w:t>
      </w:r>
      <w:r w:rsidRPr="00E6597C">
        <w:rPr>
          <w:rFonts w:ascii="GHEA Grapalat" w:hAnsi="GHEA Grapalat"/>
          <w:sz w:val="20"/>
          <w:szCs w:val="20"/>
        </w:rPr>
        <w:t>կայացված</w:t>
      </w:r>
      <w:r w:rsidRPr="00E6597C">
        <w:rPr>
          <w:rFonts w:ascii="GHEA Grapalat" w:hAnsi="GHEA Grapalat"/>
          <w:sz w:val="20"/>
          <w:szCs w:val="20"/>
          <w:lang w:val="es-ES"/>
        </w:rPr>
        <w:t xml:space="preserve"> </w:t>
      </w:r>
      <w:r w:rsidRPr="00E6597C">
        <w:rPr>
          <w:rFonts w:ascii="GHEA Grapalat" w:hAnsi="GHEA Grapalat"/>
          <w:sz w:val="20"/>
          <w:szCs w:val="20"/>
        </w:rPr>
        <w:t>անբողոքարկելի</w:t>
      </w:r>
      <w:r w:rsidRPr="00E6597C">
        <w:rPr>
          <w:rFonts w:ascii="GHEA Grapalat" w:hAnsi="GHEA Grapalat"/>
          <w:sz w:val="20"/>
          <w:szCs w:val="20"/>
          <w:lang w:val="es-ES"/>
        </w:rPr>
        <w:t xml:space="preserve"> </w:t>
      </w:r>
      <w:r w:rsidRPr="00E6597C">
        <w:rPr>
          <w:rFonts w:ascii="GHEA Grapalat" w:hAnsi="GHEA Grapalat"/>
          <w:sz w:val="20"/>
          <w:szCs w:val="20"/>
        </w:rPr>
        <w:t>վարչական</w:t>
      </w:r>
      <w:r w:rsidRPr="00E6597C">
        <w:rPr>
          <w:rFonts w:ascii="GHEA Grapalat" w:hAnsi="GHEA Grapalat"/>
          <w:sz w:val="20"/>
          <w:szCs w:val="20"/>
          <w:lang w:val="es-ES"/>
        </w:rPr>
        <w:t xml:space="preserve"> </w:t>
      </w:r>
      <w:r w:rsidRPr="00E6597C">
        <w:rPr>
          <w:rFonts w:ascii="GHEA Grapalat" w:hAnsi="GHEA Grapalat"/>
          <w:sz w:val="20"/>
          <w:szCs w:val="20"/>
        </w:rPr>
        <w:t>ակտ</w:t>
      </w:r>
      <w:r w:rsidRPr="00E6597C">
        <w:rPr>
          <w:rFonts w:ascii="GHEA Grapalat" w:hAnsi="GHEA Grapalat"/>
          <w:sz w:val="20"/>
          <w:szCs w:val="20"/>
          <w:lang w:val="es-ES"/>
        </w:rPr>
        <w:t xml:space="preserve">` </w:t>
      </w:r>
      <w:r w:rsidRPr="00E6597C">
        <w:rPr>
          <w:rFonts w:ascii="GHEA Grapalat" w:hAnsi="GHEA Grapalat"/>
          <w:sz w:val="20"/>
          <w:szCs w:val="20"/>
        </w:rPr>
        <w:t>գնումների</w:t>
      </w:r>
      <w:r w:rsidRPr="00E6597C">
        <w:rPr>
          <w:rFonts w:ascii="GHEA Grapalat" w:hAnsi="GHEA Grapalat"/>
          <w:sz w:val="20"/>
          <w:szCs w:val="20"/>
          <w:lang w:val="es-ES"/>
        </w:rPr>
        <w:t xml:space="preserve"> </w:t>
      </w:r>
      <w:r w:rsidRPr="00E6597C">
        <w:rPr>
          <w:rFonts w:ascii="GHEA Grapalat" w:hAnsi="GHEA Grapalat"/>
          <w:sz w:val="20"/>
          <w:szCs w:val="20"/>
        </w:rPr>
        <w:t>ոլորտում</w:t>
      </w:r>
      <w:r w:rsidRPr="00E6597C">
        <w:rPr>
          <w:rFonts w:ascii="GHEA Grapalat" w:hAnsi="GHEA Grapalat"/>
          <w:sz w:val="20"/>
          <w:szCs w:val="20"/>
          <w:lang w:val="es-ES"/>
        </w:rPr>
        <w:t xml:space="preserve"> </w:t>
      </w:r>
      <w:r w:rsidRPr="00E6597C">
        <w:rPr>
          <w:rFonts w:ascii="GHEA Grapalat" w:hAnsi="GHEA Grapalat" w:cs="Sylfaen"/>
          <w:sz w:val="20"/>
          <w:szCs w:val="20"/>
        </w:rPr>
        <w:t>հակամրցակցային</w:t>
      </w:r>
      <w:r w:rsidRPr="00E6597C">
        <w:rPr>
          <w:rFonts w:ascii="GHEA Grapalat" w:hAnsi="GHEA Grapalat"/>
          <w:sz w:val="20"/>
          <w:szCs w:val="20"/>
          <w:lang w:val="es-ES"/>
        </w:rPr>
        <w:t xml:space="preserve"> </w:t>
      </w:r>
      <w:r w:rsidRPr="00E6597C">
        <w:rPr>
          <w:rFonts w:ascii="GHEA Grapalat" w:hAnsi="GHEA Grapalat" w:cs="Sylfaen"/>
          <w:sz w:val="20"/>
          <w:szCs w:val="20"/>
        </w:rPr>
        <w:t>համաձայնության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գերիշխող</w:t>
      </w:r>
      <w:r w:rsidRPr="00E6597C">
        <w:rPr>
          <w:rFonts w:ascii="GHEA Grapalat" w:hAnsi="GHEA Grapalat"/>
          <w:sz w:val="20"/>
          <w:szCs w:val="20"/>
          <w:lang w:val="es-ES"/>
        </w:rPr>
        <w:t xml:space="preserve"> </w:t>
      </w:r>
      <w:r w:rsidRPr="00E6597C">
        <w:rPr>
          <w:rFonts w:ascii="GHEA Grapalat" w:hAnsi="GHEA Grapalat" w:cs="Sylfaen"/>
          <w:sz w:val="20"/>
          <w:szCs w:val="20"/>
        </w:rPr>
        <w:t>դիրքի</w:t>
      </w:r>
      <w:r w:rsidRPr="00E6597C">
        <w:rPr>
          <w:rFonts w:ascii="GHEA Grapalat" w:hAnsi="GHEA Grapalat"/>
          <w:sz w:val="20"/>
          <w:szCs w:val="20"/>
          <w:lang w:val="es-ES"/>
        </w:rPr>
        <w:t xml:space="preserve"> </w:t>
      </w:r>
      <w:r w:rsidRPr="00E6597C">
        <w:rPr>
          <w:rFonts w:ascii="GHEA Grapalat" w:hAnsi="GHEA Grapalat" w:cs="Sylfaen"/>
          <w:sz w:val="20"/>
          <w:szCs w:val="20"/>
        </w:rPr>
        <w:t>չարաշահման</w:t>
      </w:r>
      <w:r w:rsidRPr="00E6597C">
        <w:rPr>
          <w:rFonts w:ascii="GHEA Grapalat" w:hAnsi="GHEA Grapalat"/>
          <w:sz w:val="20"/>
          <w:szCs w:val="20"/>
          <w:lang w:val="es-ES"/>
        </w:rPr>
        <w:t xml:space="preserve"> </w:t>
      </w:r>
      <w:r w:rsidRPr="00E6597C">
        <w:rPr>
          <w:rFonts w:ascii="GHEA Grapalat" w:hAnsi="GHEA Grapalat" w:cs="Sylfaen"/>
          <w:sz w:val="20"/>
          <w:szCs w:val="20"/>
        </w:rPr>
        <w:t>համար</w:t>
      </w:r>
      <w:r w:rsidRPr="00E6597C">
        <w:rPr>
          <w:rFonts w:ascii="GHEA Grapalat" w:hAnsi="GHEA Grapalat" w:cs="Sylfaen"/>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E6597C"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sz w:val="20"/>
          <w:szCs w:val="20"/>
          <w:lang w:val="es-ES"/>
        </w:rPr>
        <w:t>:</w:t>
      </w:r>
    </w:p>
    <w:p w:rsidR="00990561" w:rsidRPr="00E6597C" w:rsidRDefault="00990561" w:rsidP="00EF3662">
      <w:pPr>
        <w:ind w:firstLine="567"/>
        <w:jc w:val="both"/>
        <w:rPr>
          <w:rFonts w:ascii="GHEA Grapalat" w:hAnsi="GHEA Grapalat" w:cs="Sylfaen"/>
          <w:sz w:val="20"/>
          <w:lang w:val="es-ES"/>
        </w:rPr>
      </w:pPr>
      <w:r w:rsidRPr="00E6597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E6597C" w:rsidRDefault="00753E6E" w:rsidP="00EF3662">
      <w:pPr>
        <w:ind w:firstLine="567"/>
        <w:jc w:val="both"/>
        <w:rPr>
          <w:rFonts w:ascii="GHEA Grapalat" w:hAnsi="GHEA Grapalat" w:cs="Sylfaen"/>
          <w:sz w:val="20"/>
          <w:lang w:val="es-ES"/>
        </w:rPr>
      </w:pPr>
      <w:r w:rsidRPr="00E6597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2.2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E6597C"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096865" w:rsidRPr="00E6597C" w:rsidRDefault="00096865" w:rsidP="00EF3662">
      <w:pPr>
        <w:ind w:firstLine="567"/>
        <w:jc w:val="both"/>
        <w:rPr>
          <w:rFonts w:ascii="GHEA Grapalat" w:hAnsi="GHEA Grapalat"/>
          <w:b/>
          <w:sz w:val="20"/>
          <w:lang w:val="af-ZA"/>
        </w:rPr>
      </w:pPr>
    </w:p>
    <w:p w:rsidR="00B051BE" w:rsidRPr="00E6597C" w:rsidRDefault="00B051BE"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337BE8">
        <w:rPr>
          <w:rFonts w:ascii="GHEA Grapalat" w:hAnsi="GHEA Grapalat" w:cs="Sylfaen"/>
          <w:sz w:val="20"/>
          <w:vertAlign w:val="superscript"/>
          <w:lang w:val="hy-AM"/>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096865" w:rsidRPr="00E6597C" w:rsidRDefault="005754F7"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363ADB">
        <w:rPr>
          <w:rFonts w:ascii="GHEA Grapalat" w:hAnsi="GHEA Grapalat" w:cs="Sylfaen"/>
          <w:szCs w:val="24"/>
          <w:lang w:val="hy-AM"/>
        </w:rPr>
        <w:t xml:space="preserve">գնանշման հարցման </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B61894" w:rsidRPr="00F41D9E"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63ADB">
        <w:rPr>
          <w:rFonts w:ascii="GHEA Grapalat" w:hAnsi="GHEA Grapalat" w:cs="Sylfaen"/>
          <w:szCs w:val="24"/>
          <w:lang w:val="hy-AM"/>
        </w:rPr>
        <w:t>14</w:t>
      </w:r>
      <w:r w:rsidR="00B61894" w:rsidRPr="004605D7">
        <w:rPr>
          <w:rFonts w:ascii="GHEA Grapalat" w:hAnsi="GHEA Grapalat" w:cs="Sylfaen"/>
          <w:szCs w:val="24"/>
          <w:lang w:val="hy-AM"/>
        </w:rPr>
        <w:t xml:space="preserve">»րդ օրվա ժամը </w:t>
      </w:r>
      <w:r w:rsidR="00363ADB">
        <w:rPr>
          <w:rFonts w:ascii="GHEA Grapalat" w:hAnsi="GHEA Grapalat" w:cs="Sylfaen"/>
          <w:szCs w:val="24"/>
          <w:lang w:val="hy-AM"/>
        </w:rPr>
        <w:t>&lt;&lt; 11:00&gt;&gt;-ին</w:t>
      </w:r>
      <w:r w:rsidR="00B61894" w:rsidRPr="004605D7">
        <w:rPr>
          <w:rFonts w:ascii="GHEA Grapalat" w:hAnsi="GHEA Grapalat" w:cs="Sylfaen"/>
          <w:szCs w:val="24"/>
          <w:lang w:val="hy-AM"/>
        </w:rPr>
        <w:t xml:space="preserve">, </w:t>
      </w:r>
      <w:r w:rsidR="00363ADB" w:rsidRPr="00F41D9E">
        <w:rPr>
          <w:rFonts w:ascii="GHEA Grapalat" w:hAnsi="GHEA Grapalat" w:cs="Sylfaen"/>
          <w:szCs w:val="24"/>
          <w:lang w:val="hy-AM"/>
        </w:rPr>
        <w:t>&lt;&lt;</w:t>
      </w:r>
      <w:r w:rsidR="00363ADB" w:rsidRPr="00F41D9E">
        <w:rPr>
          <w:rFonts w:ascii="GHEA Grapalat" w:hAnsi="GHEA Grapalat"/>
        </w:rPr>
        <w:t xml:space="preserve">ՀՀ </w:t>
      </w:r>
      <w:r w:rsidR="00363ADB" w:rsidRPr="00F41D9E">
        <w:rPr>
          <w:rFonts w:ascii="GHEA Grapalat" w:hAnsi="GHEA Grapalat" w:cs="Sylfaen"/>
        </w:rPr>
        <w:t>Կոտայքի</w:t>
      </w:r>
      <w:r w:rsidR="00363ADB" w:rsidRPr="00F41D9E">
        <w:rPr>
          <w:rFonts w:ascii="GHEA Grapalat" w:hAnsi="GHEA Grapalat"/>
        </w:rPr>
        <w:t xml:space="preserve"> </w:t>
      </w:r>
      <w:r w:rsidR="00363ADB" w:rsidRPr="00F41D9E">
        <w:rPr>
          <w:rFonts w:ascii="GHEA Grapalat" w:hAnsi="GHEA Grapalat" w:cs="Sylfaen"/>
        </w:rPr>
        <w:t>մարզ</w:t>
      </w:r>
      <w:r w:rsidR="00363ADB" w:rsidRPr="00F41D9E">
        <w:rPr>
          <w:rFonts w:ascii="GHEA Grapalat" w:hAnsi="GHEA Grapalat"/>
        </w:rPr>
        <w:t xml:space="preserve">, </w:t>
      </w:r>
      <w:r w:rsidR="00363ADB" w:rsidRPr="00F41D9E">
        <w:rPr>
          <w:rFonts w:ascii="GHEA Grapalat" w:hAnsi="GHEA Grapalat" w:cs="Sylfaen"/>
        </w:rPr>
        <w:t>գյուղ</w:t>
      </w:r>
      <w:r w:rsidR="00363ADB" w:rsidRPr="00F41D9E">
        <w:rPr>
          <w:rFonts w:ascii="GHEA Grapalat" w:hAnsi="GHEA Grapalat"/>
        </w:rPr>
        <w:t xml:space="preserve"> </w:t>
      </w:r>
      <w:r w:rsidR="00363ADB" w:rsidRPr="00F41D9E">
        <w:rPr>
          <w:rFonts w:ascii="GHEA Grapalat" w:hAnsi="GHEA Grapalat" w:cs="Sylfaen"/>
          <w:lang w:val="hy-AM"/>
        </w:rPr>
        <w:t>Արգելի</w:t>
      </w:r>
      <w:r w:rsidR="00363ADB" w:rsidRPr="00F41D9E">
        <w:rPr>
          <w:rFonts w:ascii="GHEA Grapalat" w:hAnsi="GHEA Grapalat"/>
        </w:rPr>
        <w:t xml:space="preserve">  11 </w:t>
      </w:r>
      <w:r w:rsidR="00363ADB" w:rsidRPr="00F41D9E">
        <w:rPr>
          <w:rFonts w:ascii="GHEA Grapalat" w:hAnsi="GHEA Grapalat" w:cs="Sylfaen"/>
          <w:lang w:val="hy-AM"/>
        </w:rPr>
        <w:t>փողոց</w:t>
      </w:r>
      <w:r w:rsidR="00363ADB" w:rsidRPr="00F41D9E">
        <w:rPr>
          <w:rFonts w:ascii="GHEA Grapalat" w:hAnsi="GHEA Grapalat"/>
        </w:rPr>
        <w:t xml:space="preserve">  </w:t>
      </w:r>
      <w:r w:rsidR="00363ADB" w:rsidRPr="00F41D9E">
        <w:rPr>
          <w:rFonts w:ascii="GHEA Grapalat" w:hAnsi="GHEA Grapalat" w:cs="Sylfaen"/>
          <w:lang w:val="hy-AM"/>
        </w:rPr>
        <w:t>թիվ</w:t>
      </w:r>
      <w:r w:rsidR="00363ADB" w:rsidRPr="00F41D9E">
        <w:rPr>
          <w:rFonts w:ascii="GHEA Grapalat" w:hAnsi="GHEA Grapalat"/>
        </w:rPr>
        <w:t xml:space="preserve"> 3 </w:t>
      </w:r>
      <w:r w:rsidR="00363ADB" w:rsidRPr="00F41D9E">
        <w:rPr>
          <w:rFonts w:ascii="GHEA Grapalat" w:hAnsi="GHEA Grapalat" w:cs="Sylfaen"/>
          <w:lang w:val="hy-AM"/>
        </w:rPr>
        <w:t>շենք</w:t>
      </w:r>
      <w:r w:rsidR="00363ADB" w:rsidRPr="00F41D9E">
        <w:rPr>
          <w:rFonts w:ascii="GHEA Grapalat" w:hAnsi="GHEA Grapalat"/>
          <w:lang w:val="hy-AM"/>
        </w:rPr>
        <w:t xml:space="preserve"> </w:t>
      </w:r>
      <w:r w:rsidR="00B61894" w:rsidRPr="00F41D9E">
        <w:rPr>
          <w:rFonts w:ascii="GHEA Grapalat" w:hAnsi="GHEA Grapalat" w:cs="Sylfaen"/>
          <w:szCs w:val="24"/>
          <w:lang w:val="hy-AM"/>
        </w:rPr>
        <w:t>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41D9E" w:rsidRPr="00F41D9E">
        <w:rPr>
          <w:rFonts w:ascii="GHEA Grapalat" w:hAnsi="GHEA Grapalat"/>
          <w:lang w:val="hy-AM"/>
        </w:rPr>
        <w:t>Քրիստինե Բաղդասարյանը</w:t>
      </w:r>
      <w:r w:rsidR="00F41D9E">
        <w:rPr>
          <w:rFonts w:ascii="GHEA Grapalat" w:hAnsi="GHEA Grapalat"/>
          <w:sz w:val="24"/>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445857" w:rsidRDefault="003850A0" w:rsidP="003850A0">
      <w:pPr>
        <w:pStyle w:val="23"/>
        <w:spacing w:line="240" w:lineRule="auto"/>
        <w:ind w:firstLine="567"/>
        <w:rPr>
          <w:rFonts w:ascii="GHEA Grapalat" w:hAnsi="GHEA Grapalat" w:cs="Sylfaen"/>
          <w:szCs w:val="24"/>
          <w:lang w:val="hy-AM"/>
        </w:rPr>
      </w:pPr>
      <w:bookmarkStart w:id="2" w:name="_Hlk9261647"/>
      <w:r w:rsidRPr="0044585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445857">
        <w:rPr>
          <w:rFonts w:ascii="GHEA Grapalat" w:hAnsi="GHEA Grapalat" w:cs="Sylfaen"/>
          <w:szCs w:val="24"/>
          <w:lang w:val="hy-AM"/>
        </w:rPr>
        <w:t>`</w:t>
      </w:r>
      <w:r w:rsidR="006818C6" w:rsidRPr="0044585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45857">
        <w:rPr>
          <w:rFonts w:ascii="GHEA Grapalat" w:hAnsi="GHEA Grapalat" w:cs="Sylfaen"/>
          <w:szCs w:val="24"/>
          <w:lang w:val="hy-AM"/>
        </w:rPr>
        <w:t>, որը ներառում է`</w:t>
      </w:r>
    </w:p>
    <w:p w:rsidR="003850A0" w:rsidRPr="00445857" w:rsidRDefault="003850A0" w:rsidP="003850A0">
      <w:pPr>
        <w:pStyle w:val="23"/>
        <w:spacing w:line="240" w:lineRule="auto"/>
        <w:ind w:firstLine="567"/>
        <w:rPr>
          <w:rFonts w:ascii="GHEA Grapalat" w:hAnsi="GHEA Grapalat" w:cs="Sylfaen"/>
          <w:szCs w:val="24"/>
          <w:lang w:val="hy-AM"/>
        </w:rPr>
      </w:pPr>
      <w:r w:rsidRPr="00445857">
        <w:rPr>
          <w:rFonts w:ascii="GHEA Grapalat" w:hAnsi="GHEA Grapalat" w:cs="Sylfaen"/>
          <w:szCs w:val="24"/>
          <w:lang w:val="hy-AM"/>
        </w:rPr>
        <w:lastRenderedPageBreak/>
        <w:t xml:space="preserve">ա) </w:t>
      </w:r>
      <w:r w:rsidR="000356CC" w:rsidRPr="00445857">
        <w:rPr>
          <w:rFonts w:ascii="GHEA Grapalat" w:hAnsi="GHEA Grapalat" w:cs="Sylfaen"/>
          <w:szCs w:val="24"/>
          <w:lang w:val="hy-AM"/>
        </w:rPr>
        <w:t xml:space="preserve">հավաստում </w:t>
      </w:r>
      <w:r w:rsidRPr="00445857">
        <w:rPr>
          <w:rFonts w:ascii="GHEA Grapalat" w:hAnsi="GHEA Grapalat" w:cs="Sylfaen"/>
          <w:szCs w:val="24"/>
          <w:lang w:val="hy-AM"/>
        </w:rPr>
        <w:t>սույն հրավերով սահմանված մասնակ</w:t>
      </w:r>
      <w:r w:rsidRPr="00445857">
        <w:rPr>
          <w:rFonts w:ascii="GHEA Grapalat" w:hAnsi="GHEA Grapalat" w:cs="Sylfaen"/>
          <w:szCs w:val="24"/>
          <w:lang w:val="hy-AM"/>
        </w:rPr>
        <w:softHyphen/>
        <w:t>ցության իրավունքի պահանջներին իր տվյալների համապատասխանության մասին.</w:t>
      </w:r>
    </w:p>
    <w:p w:rsidR="00C63E1C" w:rsidRPr="00445857" w:rsidRDefault="003850A0" w:rsidP="00972668">
      <w:pPr>
        <w:shd w:val="clear" w:color="auto" w:fill="FFFFFF"/>
        <w:ind w:firstLine="567"/>
        <w:jc w:val="both"/>
        <w:rPr>
          <w:rFonts w:ascii="GHEA Grapalat" w:hAnsi="GHEA Grapalat" w:cs="Sylfaen"/>
          <w:sz w:val="20"/>
          <w:lang w:val="hy-AM"/>
        </w:rPr>
      </w:pPr>
      <w:r w:rsidRPr="00445857">
        <w:rPr>
          <w:rFonts w:ascii="GHEA Grapalat" w:hAnsi="GHEA Grapalat" w:cs="Sylfaen"/>
          <w:sz w:val="20"/>
          <w:lang w:val="hy-AM"/>
        </w:rPr>
        <w:t>բ)</w:t>
      </w:r>
      <w:r w:rsidRPr="00445857">
        <w:rPr>
          <w:rFonts w:ascii="GHEA Grapalat" w:hAnsi="GHEA Grapalat" w:cs="Sylfaen"/>
          <w:lang w:val="hy-AM"/>
        </w:rPr>
        <w:t xml:space="preserve"> </w:t>
      </w:r>
      <w:r w:rsidR="00C63E1C" w:rsidRPr="00445857">
        <w:rPr>
          <w:rFonts w:ascii="GHEA Grapalat" w:hAnsi="GHEA Grapalat" w:cs="Sylfaen"/>
          <w:sz w:val="20"/>
          <w:lang w:val="hy-AM"/>
        </w:rPr>
        <w:t>հավաստում՝ ընտրված մասնակից ճանաչվելու դեպքում, սույն հրավեր</w:t>
      </w:r>
      <w:r w:rsidR="00EA68B2" w:rsidRPr="00445857">
        <w:rPr>
          <w:rFonts w:ascii="GHEA Grapalat" w:hAnsi="GHEA Grapalat" w:cs="Sylfaen"/>
          <w:sz w:val="20"/>
          <w:lang w:val="hy-AM"/>
        </w:rPr>
        <w:t xml:space="preserve">ի 1-ին մասի 2.4 կետով </w:t>
      </w:r>
      <w:r w:rsidR="00C63E1C" w:rsidRPr="00445857">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445857">
        <w:rPr>
          <w:rFonts w:ascii="GHEA Grapalat" w:hAnsi="GHEA Grapalat" w:cs="Sylfaen"/>
          <w:sz w:val="20"/>
          <w:lang w:val="hy-AM"/>
        </w:rPr>
        <w:t>.</w:t>
      </w:r>
      <w:r w:rsidR="00C63E1C" w:rsidRPr="00445857">
        <w:rPr>
          <w:rFonts w:ascii="GHEA Grapalat" w:hAnsi="GHEA Grapalat" w:cs="Sylfaen"/>
          <w:sz w:val="20"/>
          <w:lang w:val="hy-AM"/>
        </w:rPr>
        <w:t xml:space="preserve"> </w:t>
      </w:r>
    </w:p>
    <w:p w:rsidR="003850A0" w:rsidRPr="00445857" w:rsidRDefault="003850A0" w:rsidP="003850A0">
      <w:pPr>
        <w:pStyle w:val="23"/>
        <w:spacing w:line="240" w:lineRule="auto"/>
        <w:ind w:firstLine="567"/>
        <w:rPr>
          <w:rFonts w:ascii="GHEA Grapalat" w:hAnsi="GHEA Grapalat" w:cs="Sylfaen"/>
          <w:szCs w:val="24"/>
          <w:lang w:val="hy-AM"/>
        </w:rPr>
      </w:pPr>
      <w:r w:rsidRPr="00445857">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445857" w:rsidRDefault="003850A0" w:rsidP="003850A0">
      <w:pPr>
        <w:pStyle w:val="23"/>
        <w:spacing w:line="240" w:lineRule="auto"/>
        <w:ind w:firstLine="567"/>
        <w:rPr>
          <w:rFonts w:ascii="GHEA Grapalat" w:hAnsi="GHEA Grapalat" w:cs="Sylfaen"/>
          <w:szCs w:val="24"/>
          <w:lang w:val="hy-AM"/>
        </w:rPr>
      </w:pPr>
      <w:bookmarkStart w:id="3" w:name="_Hlk9261892"/>
      <w:bookmarkEnd w:id="2"/>
      <w:r w:rsidRPr="0044585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445857" w:rsidRDefault="0059404D" w:rsidP="00972668">
      <w:pPr>
        <w:pStyle w:val="norm"/>
        <w:spacing w:line="240" w:lineRule="auto"/>
        <w:ind w:firstLine="630"/>
        <w:rPr>
          <w:rFonts w:ascii="GHEA Grapalat" w:hAnsi="GHEA Grapalat" w:cs="Sylfaen"/>
          <w:szCs w:val="24"/>
          <w:lang w:val="hy-AM"/>
        </w:rPr>
      </w:pPr>
      <w:r w:rsidRPr="00445857">
        <w:rPr>
          <w:rFonts w:ascii="GHEA Grapalat" w:hAnsi="GHEA Grapalat"/>
          <w:sz w:val="20"/>
          <w:lang w:val="hy-AM"/>
        </w:rPr>
        <w:t xml:space="preserve">ե) </w:t>
      </w:r>
      <w:r w:rsidRPr="0044585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445857">
        <w:rPr>
          <w:rFonts w:ascii="GHEA Grapalat" w:hAnsi="GHEA Grapalat"/>
          <w:sz w:val="20"/>
          <w:lang w:val="hy-AM"/>
        </w:rPr>
        <w:t xml:space="preserve">: Ընդ որում </w:t>
      </w:r>
      <w:r w:rsidRPr="00445857">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445857">
        <w:rPr>
          <w:rFonts w:ascii="GHEA Grapalat" w:hAnsi="GHEA Grapalat" w:cs="Sylfaen"/>
          <w:szCs w:val="24"/>
          <w:lang w:val="hy-AM"/>
        </w:rPr>
        <w:t xml:space="preserve"> </w:t>
      </w:r>
    </w:p>
    <w:bookmarkEnd w:id="3"/>
    <w:p w:rsidR="00B67CCD" w:rsidRPr="00445857" w:rsidRDefault="003850A0"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2</w:t>
      </w:r>
      <w:r w:rsidR="003E3FD0" w:rsidRPr="00445857">
        <w:rPr>
          <w:rFonts w:ascii="GHEA Grapalat" w:hAnsi="GHEA Grapalat" w:cs="Sylfaen"/>
          <w:sz w:val="20"/>
          <w:szCs w:val="24"/>
          <w:lang w:val="hy-AM" w:eastAsia="en-US"/>
        </w:rPr>
        <w:t>)</w:t>
      </w:r>
      <w:r w:rsidR="00B67CCD" w:rsidRPr="00445857">
        <w:rPr>
          <w:rFonts w:ascii="GHEA Grapalat" w:hAnsi="GHEA Grapalat" w:cs="Sylfaen"/>
          <w:sz w:val="20"/>
          <w:szCs w:val="24"/>
          <w:lang w:val="hy-AM" w:eastAsia="en-US"/>
        </w:rPr>
        <w:t xml:space="preserve"> </w:t>
      </w:r>
      <w:r w:rsidR="0047117B" w:rsidRPr="00445857">
        <w:rPr>
          <w:rFonts w:ascii="GHEA Grapalat" w:hAnsi="GHEA Grapalat" w:cs="Sylfaen"/>
          <w:sz w:val="20"/>
          <w:szCs w:val="24"/>
          <w:lang w:val="hy-AM" w:eastAsia="en-US"/>
        </w:rPr>
        <w:t xml:space="preserve">իր կողմից հաստատված </w:t>
      </w:r>
      <w:r w:rsidR="00B67CCD" w:rsidRPr="00445857">
        <w:rPr>
          <w:rFonts w:ascii="GHEA Grapalat" w:hAnsi="GHEA Grapalat" w:cs="Sylfaen"/>
          <w:sz w:val="20"/>
          <w:szCs w:val="24"/>
          <w:lang w:val="hy-AM" w:eastAsia="en-US"/>
        </w:rPr>
        <w:t>գնային առաջարկ</w:t>
      </w:r>
    </w:p>
    <w:p w:rsidR="006C3115" w:rsidRPr="00445857" w:rsidRDefault="00E326DD" w:rsidP="00EF3662">
      <w:pPr>
        <w:ind w:firstLine="567"/>
        <w:jc w:val="both"/>
        <w:rPr>
          <w:rFonts w:ascii="GHEA Grapalat" w:hAnsi="GHEA Grapalat" w:cs="Sylfaen"/>
          <w:color w:val="FFFFFF"/>
          <w:sz w:val="20"/>
          <w:lang w:val="hy-AM"/>
        </w:rPr>
      </w:pPr>
      <w:r w:rsidRPr="00445857">
        <w:rPr>
          <w:rFonts w:ascii="GHEA Grapalat" w:hAnsi="GHEA Grapalat" w:cs="Sylfaen"/>
          <w:sz w:val="20"/>
          <w:lang w:val="hy-AM"/>
        </w:rPr>
        <w:t xml:space="preserve">  </w:t>
      </w:r>
    </w:p>
    <w:p w:rsidR="00EC6281" w:rsidRPr="00445857" w:rsidRDefault="00445857"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3</w:t>
      </w:r>
      <w:r w:rsidR="00C96127" w:rsidRPr="00445857">
        <w:rPr>
          <w:rFonts w:ascii="GHEA Grapalat" w:hAnsi="GHEA Grapalat" w:cs="Sylfaen"/>
          <w:sz w:val="20"/>
          <w:szCs w:val="24"/>
          <w:lang w:val="hy-AM" w:eastAsia="en-US"/>
        </w:rPr>
        <w:t>)</w:t>
      </w:r>
      <w:r w:rsidR="00EC6281" w:rsidRPr="00445857">
        <w:rPr>
          <w:rFonts w:ascii="GHEA Grapalat" w:hAnsi="GHEA Grapalat" w:cs="Sylfaen"/>
          <w:sz w:val="20"/>
          <w:szCs w:val="24"/>
          <w:lang w:val="hy-AM" w:eastAsia="en-US"/>
        </w:rPr>
        <w:t xml:space="preserve"> շինարարական աշխատանքների գնման դեպքում՝</w:t>
      </w:r>
    </w:p>
    <w:p w:rsidR="00C96127" w:rsidRPr="00445857" w:rsidRDefault="00EC6281"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0845F6" w:rsidRPr="00445857" w:rsidRDefault="00C96127"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5</w:t>
      </w:r>
      <w:r w:rsidR="003E3FD0" w:rsidRPr="00445857">
        <w:rPr>
          <w:rFonts w:ascii="GHEA Grapalat" w:hAnsi="GHEA Grapalat" w:cs="Sylfaen"/>
          <w:sz w:val="20"/>
          <w:szCs w:val="24"/>
          <w:lang w:val="hy-AM" w:eastAsia="en-US"/>
        </w:rPr>
        <w:t>)</w:t>
      </w:r>
      <w:r w:rsidR="000845F6" w:rsidRPr="00445857">
        <w:rPr>
          <w:rFonts w:ascii="GHEA Grapalat" w:hAnsi="GHEA Grapalat" w:cs="Sylfaen"/>
          <w:sz w:val="20"/>
          <w:szCs w:val="24"/>
          <w:lang w:val="hy-AM" w:eastAsia="en-US"/>
        </w:rPr>
        <w:t xml:space="preserve"> </w:t>
      </w:r>
      <w:r w:rsidRPr="00445857">
        <w:rPr>
          <w:rFonts w:ascii="GHEA Grapalat" w:hAnsi="GHEA Grapalat" w:cs="Sylfaen"/>
          <w:sz w:val="20"/>
          <w:szCs w:val="24"/>
          <w:lang w:val="hy-AM" w:eastAsia="en-US"/>
        </w:rPr>
        <w:t xml:space="preserve">ենթակապալի </w:t>
      </w:r>
      <w:r w:rsidR="000845F6" w:rsidRPr="00445857">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445857">
        <w:rPr>
          <w:rFonts w:ascii="GHEA Grapalat" w:hAnsi="GHEA Grapalat" w:cs="Sylfaen"/>
          <w:sz w:val="20"/>
          <w:szCs w:val="24"/>
          <w:lang w:val="hy-AM" w:eastAsia="en-US"/>
        </w:rPr>
        <w:t xml:space="preserve">կնքվելիք </w:t>
      </w:r>
      <w:r w:rsidR="000845F6" w:rsidRPr="00445857">
        <w:rPr>
          <w:rFonts w:ascii="GHEA Grapalat" w:hAnsi="GHEA Grapalat" w:cs="Sylfaen"/>
          <w:sz w:val="20"/>
          <w:szCs w:val="24"/>
          <w:lang w:val="hy-AM" w:eastAsia="en-US"/>
        </w:rPr>
        <w:t xml:space="preserve">պայմանագիրն իրականացվելու է </w:t>
      </w:r>
      <w:r w:rsidRPr="00445857">
        <w:rPr>
          <w:rFonts w:ascii="GHEA Grapalat" w:hAnsi="GHEA Grapalat" w:cs="Sylfaen"/>
          <w:sz w:val="20"/>
          <w:szCs w:val="24"/>
          <w:lang w:val="hy-AM" w:eastAsia="en-US"/>
        </w:rPr>
        <w:t xml:space="preserve">ենթակապալի </w:t>
      </w:r>
      <w:r w:rsidR="000845F6" w:rsidRPr="00445857">
        <w:rPr>
          <w:rFonts w:ascii="GHEA Grapalat" w:hAnsi="GHEA Grapalat" w:cs="Sylfaen"/>
          <w:sz w:val="20"/>
          <w:szCs w:val="24"/>
          <w:lang w:val="hy-AM" w:eastAsia="en-US"/>
        </w:rPr>
        <w:t>միջոցով:</w:t>
      </w:r>
    </w:p>
    <w:p w:rsidR="000845F6" w:rsidRPr="00445857" w:rsidRDefault="003850A0"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6</w:t>
      </w:r>
      <w:r w:rsidR="003E3FD0" w:rsidRPr="00445857">
        <w:rPr>
          <w:rFonts w:ascii="GHEA Grapalat" w:hAnsi="GHEA Grapalat" w:cs="Sylfaen"/>
          <w:sz w:val="20"/>
          <w:szCs w:val="24"/>
          <w:lang w:val="hy-AM" w:eastAsia="en-US"/>
        </w:rPr>
        <w:t>)</w:t>
      </w:r>
      <w:r w:rsidR="002B0AEA" w:rsidRPr="00445857">
        <w:rPr>
          <w:rFonts w:ascii="GHEA Grapalat" w:hAnsi="GHEA Grapalat" w:cs="Sylfaen"/>
          <w:sz w:val="20"/>
          <w:szCs w:val="24"/>
          <w:lang w:val="hy-AM" w:eastAsia="en-US"/>
        </w:rPr>
        <w:t xml:space="preserve"> համատեղ գործունեության պայմանագ</w:t>
      </w:r>
      <w:r w:rsidR="00B32124" w:rsidRPr="00445857">
        <w:rPr>
          <w:rFonts w:ascii="GHEA Grapalat" w:hAnsi="GHEA Grapalat" w:cs="Sylfaen"/>
          <w:sz w:val="20"/>
          <w:szCs w:val="24"/>
          <w:lang w:val="hy-AM" w:eastAsia="en-US"/>
        </w:rPr>
        <w:t>րի պատճենը</w:t>
      </w:r>
      <w:r w:rsidR="002B0AEA" w:rsidRPr="00445857">
        <w:rPr>
          <w:rFonts w:ascii="GHEA Grapalat" w:hAnsi="GHEA Grapalat" w:cs="Sylfaen"/>
          <w:sz w:val="20"/>
          <w:szCs w:val="24"/>
          <w:lang w:val="hy-AM" w:eastAsia="en-US"/>
        </w:rPr>
        <w:t xml:space="preserve">, եթե </w:t>
      </w:r>
      <w:r w:rsidR="00F97D3E" w:rsidRPr="00445857">
        <w:rPr>
          <w:rFonts w:ascii="GHEA Grapalat" w:hAnsi="GHEA Grapalat" w:cs="Sylfaen"/>
          <w:sz w:val="20"/>
          <w:szCs w:val="24"/>
          <w:lang w:val="hy-AM" w:eastAsia="en-US"/>
        </w:rPr>
        <w:t xml:space="preserve">մասնակիցները սույն </w:t>
      </w:r>
      <w:r w:rsidR="002B0AEA" w:rsidRPr="00445857">
        <w:rPr>
          <w:rFonts w:ascii="GHEA Grapalat" w:hAnsi="GHEA Grapalat" w:cs="Sylfaen"/>
          <w:sz w:val="20"/>
          <w:szCs w:val="24"/>
          <w:lang w:val="hy-AM" w:eastAsia="en-US"/>
        </w:rPr>
        <w:t xml:space="preserve">ընթացակարգին մասնակցում </w:t>
      </w:r>
      <w:r w:rsidR="00F97D3E" w:rsidRPr="00445857">
        <w:rPr>
          <w:rFonts w:ascii="GHEA Grapalat" w:hAnsi="GHEA Grapalat" w:cs="Sylfaen"/>
          <w:sz w:val="20"/>
          <w:szCs w:val="24"/>
          <w:lang w:val="hy-AM" w:eastAsia="en-US"/>
        </w:rPr>
        <w:t xml:space="preserve">են </w:t>
      </w:r>
      <w:r w:rsidR="002B0AEA" w:rsidRPr="00445857">
        <w:rPr>
          <w:rFonts w:ascii="GHEA Grapalat" w:hAnsi="GHEA Grapalat" w:cs="Sylfaen"/>
          <w:sz w:val="20"/>
          <w:szCs w:val="24"/>
          <w:lang w:val="hy-AM" w:eastAsia="en-US"/>
        </w:rPr>
        <w:t>համատեղ գործունեության կարգով (կոնսորցիումով):</w:t>
      </w:r>
    </w:p>
    <w:p w:rsidR="00E410D5" w:rsidRPr="00445857" w:rsidRDefault="00E410D5" w:rsidP="00E410D5">
      <w:pPr>
        <w:pStyle w:val="norm"/>
        <w:spacing w:line="240" w:lineRule="auto"/>
        <w:rPr>
          <w:rFonts w:ascii="GHEA Grapalat" w:hAnsi="GHEA Grapalat" w:cs="Sylfaen"/>
          <w:sz w:val="20"/>
          <w:szCs w:val="24"/>
          <w:lang w:val="hy-AM" w:eastAsia="en-US"/>
        </w:rPr>
      </w:pPr>
      <w:bookmarkStart w:id="4" w:name="_Hlk9262052"/>
      <w:r w:rsidRPr="0044585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44585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4585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45857">
        <w:rPr>
          <w:rFonts w:ascii="GHEA Grapalat" w:hAnsi="GHEA Grapalat" w:cs="Sylfaen"/>
          <w:sz w:val="20"/>
          <w:szCs w:val="24"/>
          <w:lang w:val="hy-AM" w:eastAsia="en-US"/>
        </w:rPr>
        <w:t xml:space="preserve">(միևնույն չափաբաժնին) </w:t>
      </w:r>
      <w:r w:rsidRPr="0044585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44585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4585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445857"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lastRenderedPageBreak/>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FA0E41" w:rsidRPr="00E6597C" w:rsidRDefault="00FA0E41" w:rsidP="00EF3662">
      <w:pPr>
        <w:ind w:firstLine="567"/>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p>
    <w:p w:rsidR="00807178" w:rsidRPr="00E6597C" w:rsidRDefault="00D41B6E" w:rsidP="00EF3662">
      <w:pPr>
        <w:ind w:firstLine="567"/>
        <w:jc w:val="center"/>
        <w:rPr>
          <w:rFonts w:ascii="GHEA Grapalat" w:hAnsi="GHEA Grapalat"/>
          <w:b/>
          <w:sz w:val="20"/>
          <w:lang w:val="hy-AM"/>
        </w:rPr>
      </w:pPr>
      <w:r>
        <w:rPr>
          <w:rFonts w:ascii="GHEA Grapalat" w:hAnsi="GHEA Grapalat"/>
          <w:b/>
          <w:sz w:val="20"/>
          <w:lang w:val="hy-AM"/>
        </w:rPr>
        <w:t>7</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D41B6E">
        <w:rPr>
          <w:rFonts w:ascii="GHEA Grapalat" w:hAnsi="GHEA Grapalat" w:cs="Sylfaen"/>
          <w:szCs w:val="24"/>
          <w:lang w:val="hy-AM"/>
        </w:rPr>
        <w:t>14</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D41B6E">
        <w:rPr>
          <w:rFonts w:ascii="GHEA Grapalat" w:hAnsi="GHEA Grapalat" w:cs="Sylfaen"/>
          <w:szCs w:val="24"/>
          <w:lang w:val="hy-AM"/>
        </w:rPr>
        <w:t>11:00-</w:t>
      </w:r>
      <w:r w:rsidR="00D41B6E" w:rsidRPr="00D41B6E">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Pr="00E6597C">
        <w:rPr>
          <w:rFonts w:ascii="GHEA Grapalat" w:hAnsi="GHEA Grapalat" w:cs="Sylfaen"/>
          <w:sz w:val="20"/>
          <w:lang w:val="af-ZA"/>
        </w:rPr>
        <w:t xml:space="preserve">տասնհինգ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lastRenderedPageBreak/>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763EF7" w:rsidRPr="00E6597C">
        <w:rPr>
          <w:rFonts w:ascii="GHEA Grapalat" w:hAnsi="GHEA Grapalat" w:cs="Sylfaen"/>
          <w:sz w:val="20"/>
          <w:lang w:val="hy-AM"/>
        </w:rPr>
        <w:t>է</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հաջորդաբար</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տեղեր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զբաղեցրած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77426B">
        <w:rPr>
          <w:rFonts w:ascii="GHEA Grapalat" w:hAnsi="GHEA Grapalat" w:cs="Sylfaen"/>
          <w:i w:val="0"/>
          <w:szCs w:val="24"/>
          <w:lang w:val="hy-AM"/>
        </w:rPr>
        <w:t xml:space="preserve">ՀՀ Կենտրոնական բանկի տվյալ օրվա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633389" w:rsidRPr="00E6597C">
        <w:rPr>
          <w:rFonts w:ascii="GHEA Grapalat" w:hAnsi="GHEA Grapalat"/>
          <w:sz w:val="20"/>
          <w:lang w:val="af-ZA"/>
        </w:rPr>
        <w:t>.</w:t>
      </w:r>
      <w:r w:rsidR="003F79B4" w:rsidRPr="00E6597C">
        <w:rPr>
          <w:rFonts w:ascii="GHEA Grapalat" w:hAnsi="GHEA Grapalat"/>
          <w:sz w:val="20"/>
          <w:lang w:val="af-ZA"/>
        </w:rPr>
        <w:t>6</w:t>
      </w:r>
      <w:r w:rsidR="00D7435F" w:rsidRPr="00E6597C">
        <w:rPr>
          <w:rFonts w:ascii="GHEA Grapalat" w:hAnsi="GHEA Grapalat"/>
          <w:sz w:val="20"/>
          <w:lang w:val="af-ZA"/>
        </w:rPr>
        <w:t xml:space="preserve"> </w:t>
      </w:r>
      <w:r w:rsidR="00973FB1" w:rsidRPr="00E6597C">
        <w:rPr>
          <w:rFonts w:ascii="GHEA Grapalat" w:hAnsi="GHEA Grapalat"/>
          <w:sz w:val="20"/>
          <w:lang w:val="af-ZA"/>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հաջորդաբար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տեղեր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զբաղեցրած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հայտով</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սահմանված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E6597C">
        <w:rPr>
          <w:rFonts w:ascii="GHEA Grapalat" w:hAnsi="GHEA Grapalat" w:cs="Sylfaen"/>
          <w:sz w:val="20"/>
          <w:szCs w:val="24"/>
          <w:lang w:val="hy-AM" w:eastAsia="en-US"/>
        </w:rPr>
        <w:t xml:space="preserve"> դրան ներկա</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00A11BD0" w:rsidRPr="00E6597C">
        <w:rPr>
          <w:rFonts w:ascii="GHEA Grapalat" w:hAnsi="GHEA Grapalat" w:cs="Sylfaen"/>
          <w:sz w:val="20"/>
          <w:szCs w:val="24"/>
          <w:lang w:val="hy-AM" w:eastAsia="en-US"/>
        </w:rPr>
        <w:t>որոնք չեն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E6597C">
        <w:rPr>
          <w:rFonts w:ascii="GHEA Grapalat" w:hAnsi="GHEA Grapalat" w:cs="Sylfaen"/>
          <w:sz w:val="20"/>
          <w:szCs w:val="24"/>
          <w:lang w:val="hy-AM" w:eastAsia="en-US"/>
        </w:rPr>
        <w:t xml:space="preserve"> գնման հայտով սահմանված 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00AB1DD6" w:rsidRPr="00E6597C">
        <w:rPr>
          <w:rFonts w:ascii="GHEA Grapalat" w:hAnsi="GHEA Grapalat" w:cs="Sylfaen"/>
          <w:sz w:val="20"/>
          <w:szCs w:val="24"/>
          <w:lang w:val="hy-AM" w:eastAsia="en-US"/>
        </w:rPr>
        <w:t>ընտրված</w:t>
      </w:r>
      <w:r w:rsidR="00AB1DD6"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w:t>
      </w:r>
    </w:p>
    <w:p w:rsidR="00387F66" w:rsidRPr="00E6597C" w:rsidRDefault="009B6D58"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ru-RU"/>
        </w:rPr>
        <w:t>զ</w:t>
      </w:r>
      <w:r w:rsidRPr="00E6597C">
        <w:rPr>
          <w:rFonts w:ascii="GHEA Grapalat" w:hAnsi="GHEA Grapalat" w:cs="Sylfaen"/>
          <w:sz w:val="20"/>
          <w:lang w:val="af-ZA"/>
        </w:rPr>
        <w:t xml:space="preserve">. </w:t>
      </w:r>
      <w:r w:rsidRPr="00E6597C">
        <w:rPr>
          <w:rFonts w:ascii="GHEA Grapalat" w:hAnsi="GHEA Grapalat" w:cs="Sylfaen"/>
          <w:sz w:val="20"/>
          <w:lang w:val="ru-RU"/>
        </w:rPr>
        <w:t>բանակցությունների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պահին</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00387F66" w:rsidRPr="00E6597C">
        <w:rPr>
          <w:rFonts w:ascii="GHEA Grapalat" w:hAnsi="GHEA Grapalat" w:cs="Sylfaen"/>
          <w:sz w:val="20"/>
          <w:lang w:val="hy-AM"/>
        </w:rPr>
        <w:t xml:space="preserve">դրան ներկա </w:t>
      </w:r>
      <w:r w:rsidR="007210AC" w:rsidRPr="00E6597C">
        <w:rPr>
          <w:rFonts w:ascii="GHEA Grapalat" w:hAnsi="GHEA Grapalat" w:cs="Sylfaen"/>
          <w:sz w:val="20"/>
          <w:lang w:val="af-ZA"/>
        </w:rPr>
        <w:t>մ</w:t>
      </w:r>
      <w:r w:rsidRPr="00E6597C">
        <w:rPr>
          <w:rFonts w:ascii="GHEA Grapalat" w:hAnsi="GHEA Grapalat" w:cs="Sylfaen"/>
          <w:sz w:val="20"/>
          <w:lang w:val="ru-RU"/>
        </w:rPr>
        <w:t>ասնակիցների</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ներկայացրած</w:t>
      </w:r>
      <w:r w:rsidRPr="00E6597C">
        <w:rPr>
          <w:rFonts w:ascii="GHEA Grapalat" w:hAnsi="GHEA Grapalat" w:cs="Sylfaen"/>
          <w:sz w:val="20"/>
          <w:lang w:val="af-ZA"/>
        </w:rPr>
        <w:t xml:space="preserve"> </w:t>
      </w:r>
      <w:r w:rsidRPr="00E6597C">
        <w:rPr>
          <w:rFonts w:ascii="GHEA Grapalat" w:hAnsi="GHEA Grapalat" w:cs="Sylfaen"/>
          <w:sz w:val="20"/>
          <w:lang w:val="ru-RU"/>
        </w:rPr>
        <w:t>գները</w:t>
      </w:r>
      <w:r w:rsidRPr="00E6597C">
        <w:rPr>
          <w:rFonts w:ascii="GHEA Grapalat" w:hAnsi="GHEA Grapalat" w:cs="Sylfaen"/>
          <w:sz w:val="20"/>
          <w:lang w:val="af-ZA"/>
        </w:rPr>
        <w:t xml:space="preserve"> </w:t>
      </w:r>
      <w:r w:rsidRPr="00E6597C">
        <w:rPr>
          <w:rFonts w:ascii="GHEA Grapalat" w:hAnsi="GHEA Grapalat" w:cs="Sylfaen"/>
          <w:sz w:val="20"/>
          <w:lang w:val="ru-RU"/>
        </w:rPr>
        <w:t>գերազանցում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00973FB1" w:rsidRPr="00E6597C">
        <w:rPr>
          <w:rFonts w:ascii="GHEA Grapalat" w:hAnsi="GHEA Grapalat" w:cs="Sylfaen"/>
          <w:sz w:val="20"/>
          <w:lang w:val="ru-RU"/>
        </w:rPr>
        <w:t>գնման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հայտով</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սահմանված</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գինը</w:t>
      </w:r>
      <w:r w:rsidR="00387F66" w:rsidRPr="00E6597C">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E6597C" w:rsidRDefault="00387F66"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E6597C" w:rsidRDefault="00387F66"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w:t>
      </w:r>
      <w:r w:rsidRPr="00E6597C">
        <w:rPr>
          <w:rFonts w:ascii="GHEA Grapalat" w:hAnsi="GHEA Grapalat" w:cs="Sylfaen"/>
          <w:sz w:val="20"/>
          <w:lang w:val="hy-AM"/>
        </w:rPr>
        <w:lastRenderedPageBreak/>
        <w:t>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B514E8" w:rsidRPr="00E6597C" w:rsidRDefault="00704862" w:rsidP="00EF3662">
      <w:pPr>
        <w:ind w:firstLine="708"/>
        <w:jc w:val="both"/>
        <w:rPr>
          <w:rFonts w:ascii="GHEA Grapalat" w:hAnsi="GHEA Grapalat"/>
          <w:sz w:val="20"/>
          <w:szCs w:val="20"/>
          <w:lang w:val="hy-AM"/>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r w:rsidR="00FD2748" w:rsidRPr="00E6597C">
        <w:rPr>
          <w:rFonts w:ascii="GHEA Grapalat" w:hAnsi="GHEA Grapalat"/>
          <w:sz w:val="20"/>
          <w:szCs w:val="20"/>
          <w:lang w:val="af-ZA"/>
        </w:rPr>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E24EBF" w:rsidRPr="00E6597C">
        <w:rPr>
          <w:rFonts w:ascii="GHEA Grapalat" w:hAnsi="GHEA Grapalat"/>
          <w:sz w:val="20"/>
          <w:szCs w:val="20"/>
          <w:lang w:val="af-ZA"/>
        </w:rPr>
        <w:t xml:space="preserve"> </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hy-AM"/>
        </w:rPr>
        <w:t xml:space="preserve"> </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794157">
        <w:rPr>
          <w:rFonts w:ascii="GHEA Grapalat" w:hAnsi="GHEA Grapalat"/>
          <w:sz w:val="20"/>
          <w:lang w:val="af-ZA"/>
        </w:rPr>
        <w:t xml:space="preserve">7 </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2E0966"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E6597C">
        <w:rPr>
          <w:rFonts w:ascii="GHEA Grapalat" w:hAnsi="GHEA Grapalat" w:cs="Sylfaen"/>
          <w:sz w:val="20"/>
          <w:szCs w:val="24"/>
          <w:lang w:val="af-ZA" w:eastAsia="en-US"/>
        </w:rPr>
        <w:t>՝</w:t>
      </w:r>
      <w:r w:rsidRPr="00E6597C">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E6597C">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E6597C">
        <w:rPr>
          <w:rFonts w:ascii="GHEA Grapalat" w:hAnsi="GHEA Grapalat" w:cs="Sylfaen"/>
          <w:sz w:val="20"/>
          <w:szCs w:val="24"/>
          <w:lang w:val="hy-AM" w:eastAsia="en-US"/>
        </w:rPr>
        <w:t>Եթե անհամապատա</w:t>
      </w:r>
      <w:r w:rsidR="003D39F7" w:rsidRPr="00E6597C">
        <w:rPr>
          <w:rFonts w:ascii="GHEA Grapalat" w:hAnsi="GHEA Grapalat" w:cs="Sylfaen"/>
          <w:sz w:val="20"/>
          <w:szCs w:val="24"/>
          <w:lang w:val="hy-AM" w:eastAsia="en-US"/>
        </w:rPr>
        <w:t>ս</w:t>
      </w:r>
      <w:r w:rsidR="00116E47" w:rsidRPr="00E6597C">
        <w:rPr>
          <w:rFonts w:ascii="GHEA Grapalat" w:hAnsi="GHEA Grapalat" w:cs="Sylfaen"/>
          <w:sz w:val="20"/>
          <w:szCs w:val="24"/>
          <w:lang w:val="hy-AM" w:eastAsia="en-US"/>
        </w:rPr>
        <w:t>խանություն</w:t>
      </w:r>
      <w:r w:rsidR="003D39F7" w:rsidRPr="00E6597C">
        <w:rPr>
          <w:rFonts w:ascii="GHEA Grapalat" w:hAnsi="GHEA Grapalat" w:cs="Sylfaen"/>
          <w:sz w:val="20"/>
          <w:szCs w:val="24"/>
          <w:lang w:val="hy-AM" w:eastAsia="en-US"/>
        </w:rPr>
        <w:t>ն</w:t>
      </w:r>
      <w:r w:rsidR="00116E47" w:rsidRPr="00E6597C">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E6597C">
        <w:rPr>
          <w:rFonts w:ascii="GHEA Grapalat" w:hAnsi="GHEA Grapalat" w:cs="Sylfaen"/>
          <w:sz w:val="20"/>
          <w:szCs w:val="24"/>
          <w:lang w:val="hy-AM" w:eastAsia="en-US"/>
        </w:rPr>
        <w:t xml:space="preserve"> </w:t>
      </w:r>
      <w:r w:rsidR="00116E47" w:rsidRPr="00E6597C">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00116E47"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00116E47"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7</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2B121D" w:rsidRPr="00E6597C" w:rsidRDefault="00FC31D8"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E6597C">
        <w:rPr>
          <w:rFonts w:ascii="GHEA Grapalat" w:hAnsi="GHEA Grapalat" w:cs="Sylfaen"/>
          <w:sz w:val="20"/>
          <w:szCs w:val="24"/>
          <w:lang w:val="hy-AM" w:eastAsia="en-US"/>
        </w:rPr>
        <w:t xml:space="preserve">:  </w:t>
      </w:r>
    </w:p>
    <w:p w:rsidR="005E0E50" w:rsidRPr="00E6597C" w:rsidRDefault="00A150A9"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9</w:t>
      </w:r>
      <w:r w:rsidR="002B121D" w:rsidRPr="00E6597C">
        <w:rPr>
          <w:rFonts w:ascii="GHEA Grapalat" w:hAnsi="GHEA Grapalat" w:cs="Sylfaen"/>
          <w:szCs w:val="24"/>
        </w:rPr>
        <w:t xml:space="preserve"> </w:t>
      </w:r>
      <w:r w:rsidR="00CA4AB2" w:rsidRPr="00E6597C">
        <w:rPr>
          <w:rFonts w:ascii="GHEA Grapalat" w:hAnsi="GHEA Grapalat" w:cs="Sylfaen"/>
          <w:szCs w:val="24"/>
          <w:lang w:val="hy-AM"/>
        </w:rPr>
        <w:t>Հ</w:t>
      </w:r>
      <w:r w:rsidR="005E0E50" w:rsidRPr="00E6597C">
        <w:rPr>
          <w:rFonts w:ascii="GHEA Grapalat" w:hAnsi="GHEA Grapalat" w:cs="Sylfaen"/>
          <w:szCs w:val="24"/>
          <w:lang w:val="hy-AM"/>
        </w:rPr>
        <w:t>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անդամը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քարտուղարը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չի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կարող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աշխատանքներին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եթե</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հայտերի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բացման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նիստ</w:t>
      </w:r>
      <w:r w:rsidR="00CA4AB2" w:rsidRPr="00E6597C">
        <w:rPr>
          <w:rFonts w:ascii="GHEA Grapalat" w:hAnsi="GHEA Grapalat" w:cs="Sylfaen"/>
          <w:szCs w:val="24"/>
          <w:lang w:val="hy-AM"/>
        </w:rPr>
        <w:t>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պարզվում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վերջիններիս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իրենց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մերձավոր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ազգակցությամբ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խնամիությամբ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կապված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ինչպես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նաև</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ամուսնու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այդ</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տվյալ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ընթացակարգին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համար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ներկայացրել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w:t>
      </w:r>
      <w:r w:rsidR="005E0E50" w:rsidRPr="00E6597C">
        <w:rPr>
          <w:rFonts w:ascii="GHEA Grapalat" w:hAnsi="GHEA Grapalat" w:cs="Sylfaen"/>
          <w:szCs w:val="24"/>
        </w:rPr>
        <w:t>:</w:t>
      </w:r>
      <w:r w:rsidR="00E90FD0" w:rsidRPr="00E6597C">
        <w:rPr>
          <w:rFonts w:ascii="GHEA Grapalat" w:hAnsi="GHEA Grapalat" w:cs="Sylfaen"/>
          <w:szCs w:val="24"/>
          <w:lang w:val="hy-AM"/>
        </w:rPr>
        <w:t xml:space="preserve"> Եթե</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առկա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սույն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կետով</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նախատեսված</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պայմանը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ապա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բացման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նիստից</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անմիջապես</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հետո</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առնչությամբ</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շահերի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բախում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ունեցող</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հանձնաժողովի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անդամը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կամ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քարտուղարը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ինքնաբացարկ</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հայտնում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ընթացակարգից</w:t>
      </w:r>
      <w:r w:rsidR="00E90FD0" w:rsidRPr="00E6597C">
        <w:rPr>
          <w:rFonts w:ascii="GHEA Grapalat" w:hAnsi="GHEA Grapalat" w:cs="Sylfaen"/>
          <w:szCs w:val="24"/>
        </w:rPr>
        <w:t xml:space="preserve">: </w:t>
      </w: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794157" w:rsidRPr="004605D7">
        <w:rPr>
          <w:rFonts w:ascii="GHEA Grapalat" w:hAnsi="GHEA Grapalat" w:cs="Sylfaen"/>
          <w:szCs w:val="24"/>
          <w:lang w:val="hy-AM"/>
        </w:rPr>
        <w:t xml:space="preserve">0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794157" w:rsidRPr="004605D7">
        <w:rPr>
          <w:rFonts w:ascii="GHEA Grapalat" w:hAnsi="GHEA Grapalat" w:cs="Sylfaen"/>
          <w:szCs w:val="24"/>
          <w:lang w:val="hy-AM"/>
        </w:rPr>
        <w:t>1</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lastRenderedPageBreak/>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rsidR="003D4374" w:rsidRPr="00E6597C" w:rsidRDefault="00A150A9" w:rsidP="00EF3662">
      <w:pPr>
        <w:ind w:firstLine="375"/>
        <w:jc w:val="both"/>
        <w:rPr>
          <w:rFonts w:ascii="GHEA Grapalat" w:hAnsi="GHEA Grapalat" w:cs="Sylfaen"/>
          <w:sz w:val="20"/>
          <w:lang w:val="af-ZA"/>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 xml:space="preserve">12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մասի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կետով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նախատեսված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հայտ</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գալու</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հաջորդող</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հինգ</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աշխատանքային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ընթացքում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պատվիրատուն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w:t>
      </w:r>
      <w:r w:rsidR="0036230B" w:rsidRPr="00E6597C">
        <w:rPr>
          <w:rFonts w:ascii="GHEA Grapalat" w:hAnsi="GHEA Grapalat" w:cs="Sylfaen"/>
          <w:sz w:val="20"/>
          <w:lang w:val="af-ZA"/>
        </w:rPr>
        <w:t xml:space="preserve"> </w:t>
      </w:r>
      <w:r w:rsidR="00C806B2" w:rsidRPr="00E6597C">
        <w:rPr>
          <w:rFonts w:ascii="GHEA Grapalat" w:hAnsi="GHEA Grapalat" w:cs="Sylfaen"/>
          <w:sz w:val="20"/>
        </w:rPr>
        <w:t>մ</w:t>
      </w:r>
      <w:r w:rsidR="0036230B" w:rsidRPr="00E6597C">
        <w:rPr>
          <w:rFonts w:ascii="GHEA Grapalat" w:hAnsi="GHEA Grapalat" w:cs="Sylfaen"/>
          <w:sz w:val="20"/>
        </w:rPr>
        <w:t>ասնակցի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տվյալները</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համապատասխան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գրավոր</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ուղարկում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է</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լիազորված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մարմին</w:t>
      </w:r>
      <w:r w:rsidR="00881C05" w:rsidRPr="00E6597C">
        <w:rPr>
          <w:rFonts w:ascii="GHEA Grapalat" w:hAnsi="GHEA Grapalat" w:cs="Sylfaen"/>
          <w:sz w:val="20"/>
          <w:lang w:val="hy-AM"/>
        </w:rPr>
        <w:t xml:space="preserve">, </w:t>
      </w:r>
      <w:r w:rsidR="00881C05" w:rsidRPr="00E6597C">
        <w:rPr>
          <w:rFonts w:ascii="GHEA Grapalat" w:hAnsi="GHEA Grapalat" w:cs="Sylfaen"/>
          <w:sz w:val="20"/>
        </w:rPr>
        <w:t>որը</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դրանք</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ստանալուն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հաջորդող</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հինգ</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աշխատանքային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օրվա</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ընթացքում</w:t>
      </w:r>
      <w:r w:rsidR="00881C05" w:rsidRPr="00E6597C">
        <w:rPr>
          <w:rFonts w:ascii="GHEA Grapalat" w:hAnsi="GHEA Grapalat" w:cs="Sylfaen"/>
          <w:sz w:val="20"/>
          <w:lang w:val="af-ZA"/>
        </w:rPr>
        <w:t xml:space="preserve"> </w:t>
      </w:r>
      <w:bookmarkStart w:id="6" w:name="_Hlk9262748"/>
      <w:r w:rsidR="00A31A12" w:rsidRPr="00E6597C">
        <w:rPr>
          <w:rFonts w:ascii="GHEA Grapalat" w:hAnsi="GHEA Grapalat" w:cs="Sylfaen"/>
          <w:sz w:val="20"/>
        </w:rPr>
        <w:t>նախաձեռնում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է</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տվյալ</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գնումների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գործընթացին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իրավունք</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չունեցող</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մասնակիցների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ցուցակում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ներառելու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ընթացակարգ</w:t>
      </w:r>
      <w:bookmarkEnd w:id="6"/>
      <w:r w:rsidR="0036230B" w:rsidRPr="00E6597C">
        <w:rPr>
          <w:rFonts w:ascii="GHEA Grapalat" w:hAnsi="GHEA Grapalat" w:cs="Sylfaen"/>
          <w:sz w:val="20"/>
          <w:lang w:val="af-ZA"/>
        </w:rPr>
        <w:t xml:space="preserve">: </w:t>
      </w:r>
      <w:r w:rsidR="00B54F63" w:rsidRPr="00E6597C">
        <w:rPr>
          <w:rFonts w:ascii="GHEA Grapalat" w:hAnsi="GHEA Grapalat" w:cs="Sylfaen"/>
          <w:sz w:val="20"/>
        </w:rPr>
        <w:t>Ընդ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եթե</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գնումներին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մասնակցելու</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իրավունք</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ունենալու</w:t>
      </w:r>
      <w:r w:rsidR="00A73661" w:rsidRPr="00E6597C">
        <w:rPr>
          <w:rFonts w:ascii="GHEA Grapalat" w:hAnsi="GHEA Grapalat" w:cs="Sylfaen"/>
          <w:sz w:val="20"/>
          <w:lang w:val="hy-AM"/>
        </w:rPr>
        <w:t xml:space="preserve"> մասին հավաստումը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որակվում</w:t>
      </w:r>
      <w:r w:rsidR="00B54F63" w:rsidRPr="00E6597C">
        <w:rPr>
          <w:rFonts w:ascii="GHEA Grapalat" w:hAnsi="GHEA Grapalat" w:cs="Sylfaen"/>
          <w:sz w:val="20"/>
          <w:lang w:val="af-ZA"/>
        </w:rPr>
        <w:t xml:space="preserve"> </w:t>
      </w:r>
      <w:r w:rsidR="00A73661" w:rsidRPr="00E6597C">
        <w:rPr>
          <w:rFonts w:ascii="GHEA Grapalat" w:hAnsi="GHEA Grapalat" w:cs="Sylfaen"/>
          <w:sz w:val="20"/>
          <w:lang w:val="hy-AM"/>
        </w:rPr>
        <w:t>է</w:t>
      </w:r>
      <w:r w:rsidR="00A73661"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իրականությանը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չհամապատասխանող</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մասնակիցը</w:t>
      </w:r>
      <w:r w:rsidR="00B54F63" w:rsidRPr="00E6597C">
        <w:rPr>
          <w:rFonts w:ascii="GHEA Grapalat" w:hAnsi="GHEA Grapalat" w:cs="Sylfaen"/>
          <w:sz w:val="20"/>
          <w:lang w:val="af-ZA"/>
        </w:rPr>
        <w:t xml:space="preserve"> </w:t>
      </w:r>
      <w:r w:rsidR="00862B55" w:rsidRPr="00E6597C">
        <w:rPr>
          <w:rFonts w:ascii="GHEA Grapalat" w:hAnsi="GHEA Grapalat" w:cs="Sylfaen"/>
          <w:sz w:val="20"/>
          <w:lang w:val="af-ZA"/>
        </w:rPr>
        <w:t xml:space="preserve">սույն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սահմանված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կարգով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և</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ժամկետներում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ներկայացնում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նախատեսված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փաստաթղթերը</w:t>
      </w:r>
      <w:r w:rsidR="00B54F63" w:rsidRPr="00E6597C">
        <w:rPr>
          <w:rFonts w:ascii="GHEA Grapalat" w:hAnsi="GHEA Grapalat" w:cs="Sylfaen"/>
          <w:sz w:val="20"/>
          <w:lang w:val="af-ZA"/>
        </w:rPr>
        <w:t>,</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կամ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ընտրված</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մասնակիցը</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չի</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ներկայացնում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որակավորման</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ապահովումը</w:t>
      </w:r>
      <w:r w:rsidR="00A73661" w:rsidRPr="00E6597C">
        <w:rPr>
          <w:rFonts w:ascii="GHEA Grapalat" w:hAnsi="GHEA Grapalat" w:cs="Sylfaen"/>
          <w:sz w:val="20"/>
          <w:lang w:val="af-ZA"/>
        </w:rPr>
        <w:t>,</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ապա</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այդ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հանգամանքը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համարվում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է</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գնման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գործընթացի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շրջանակում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ստանձնված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պարտավորության</w:t>
      </w:r>
      <w:r w:rsidR="00B54F63" w:rsidRPr="00E6597C">
        <w:rPr>
          <w:rFonts w:ascii="GHEA Grapalat" w:hAnsi="GHEA Grapalat" w:cs="Sylfaen"/>
          <w:sz w:val="20"/>
          <w:lang w:val="af-ZA"/>
        </w:rPr>
        <w:t xml:space="preserve"> </w:t>
      </w:r>
      <w:r w:rsidR="00564FB7" w:rsidRPr="00E6597C">
        <w:rPr>
          <w:rFonts w:ascii="GHEA Grapalat" w:hAnsi="GHEA Grapalat" w:cs="Sylfaen"/>
          <w:sz w:val="20"/>
          <w:lang w:val="af-ZA"/>
        </w:rPr>
        <w:t xml:space="preserve">խախտում: </w:t>
      </w:r>
    </w:p>
    <w:p w:rsidR="00B54F63" w:rsidRPr="00E6597C" w:rsidRDefault="00B97D91" w:rsidP="00EF3662">
      <w:pPr>
        <w:ind w:firstLine="375"/>
        <w:jc w:val="both"/>
        <w:rPr>
          <w:rFonts w:ascii="GHEA Grapalat" w:hAnsi="GHEA Grapalat"/>
          <w:sz w:val="20"/>
          <w:szCs w:val="20"/>
          <w:lang w:val="af-ZA"/>
        </w:rPr>
      </w:pPr>
      <w:r w:rsidRPr="00E6597C">
        <w:rPr>
          <w:rFonts w:ascii="GHEA Grapalat" w:hAnsi="GHEA Grapalat"/>
          <w:color w:val="000000"/>
          <w:sz w:val="20"/>
          <w:szCs w:val="20"/>
          <w:lang w:val="af-ZA"/>
        </w:rPr>
        <w:t xml:space="preserve">      </w:t>
      </w:r>
      <w:r w:rsidR="00E17B5D" w:rsidRPr="00E6597C">
        <w:rPr>
          <w:rFonts w:ascii="GHEA Grapalat" w:hAnsi="GHEA Grapalat"/>
          <w:color w:val="000000"/>
          <w:sz w:val="20"/>
          <w:szCs w:val="20"/>
          <w:lang w:val="af-ZA"/>
        </w:rPr>
        <w:t>8.</w:t>
      </w:r>
      <w:r w:rsidR="00794157">
        <w:rPr>
          <w:rFonts w:ascii="GHEA Grapalat" w:hAnsi="GHEA Grapalat"/>
          <w:color w:val="000000"/>
          <w:sz w:val="20"/>
          <w:szCs w:val="20"/>
          <w:lang w:val="af-ZA"/>
        </w:rPr>
        <w:t>13</w:t>
      </w:r>
      <w:r w:rsidR="00E17B5D" w:rsidRPr="00E6597C">
        <w:rPr>
          <w:rFonts w:ascii="GHEA Grapalat" w:hAnsi="GHEA Grapalat"/>
          <w:color w:val="000000"/>
          <w:sz w:val="20"/>
          <w:szCs w:val="20"/>
          <w:lang w:val="af-ZA"/>
        </w:rPr>
        <w:t xml:space="preserve"> </w:t>
      </w:r>
      <w:r w:rsidR="003A377C" w:rsidRPr="00E6597C">
        <w:rPr>
          <w:rFonts w:ascii="GHEA Grapalat" w:hAnsi="GHEA Grapalat"/>
          <w:color w:val="000000"/>
          <w:sz w:val="20"/>
          <w:szCs w:val="20"/>
        </w:rPr>
        <w:t>Ե</w:t>
      </w:r>
      <w:r w:rsidR="003D4374" w:rsidRPr="00E6597C">
        <w:rPr>
          <w:rFonts w:ascii="GHEA Grapalat" w:hAnsi="GHEA Grapalat"/>
          <w:color w:val="000000"/>
          <w:sz w:val="20"/>
          <w:szCs w:val="20"/>
          <w:lang w:val="hy-AM"/>
        </w:rPr>
        <w:t>թե մասնակից</w:t>
      </w:r>
      <w:r w:rsidR="00955CC1" w:rsidRPr="00E6597C">
        <w:rPr>
          <w:rFonts w:ascii="GHEA Grapalat" w:hAnsi="GHEA Grapalat"/>
          <w:color w:val="000000"/>
          <w:sz w:val="20"/>
          <w:szCs w:val="20"/>
        </w:rPr>
        <w:t>ն</w:t>
      </w:r>
      <w:r w:rsidR="003D4374" w:rsidRPr="00E6597C">
        <w:rPr>
          <w:rFonts w:ascii="GHEA Grapalat" w:hAnsi="GHEA Grapalat"/>
          <w:color w:val="000000"/>
          <w:sz w:val="20"/>
          <w:szCs w:val="20"/>
          <w:lang w:val="hy-AM"/>
        </w:rPr>
        <w:t xml:space="preserve"> </w:t>
      </w:r>
      <w:r w:rsidR="00955CC1" w:rsidRPr="00E6597C">
        <w:rPr>
          <w:rFonts w:ascii="GHEA Grapalat" w:hAnsi="GHEA Grapalat"/>
          <w:color w:val="000000"/>
          <w:sz w:val="20"/>
          <w:szCs w:val="20"/>
        </w:rPr>
        <w:t>Օ</w:t>
      </w:r>
      <w:r w:rsidR="003D4374" w:rsidRPr="00E6597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6597C">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E6597C">
        <w:rPr>
          <w:rFonts w:ascii="GHEA Grapalat" w:hAnsi="GHEA Grapalat" w:cs="Sylfaen"/>
          <w:sz w:val="20"/>
          <w:szCs w:val="24"/>
          <w:lang w:val="af-ZA" w:eastAsia="en-US"/>
        </w:rPr>
        <w:t>8</w:t>
      </w:r>
      <w:r w:rsidR="00DF2FEF"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14</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1-</w:t>
      </w:r>
      <w:r w:rsidRPr="00E6597C">
        <w:rPr>
          <w:rFonts w:ascii="GHEA Grapalat" w:hAnsi="GHEA Grapalat" w:cs="Sylfaen"/>
          <w:sz w:val="20"/>
          <w:szCs w:val="24"/>
          <w:lang w:val="ru-RU" w:eastAsia="en-US"/>
        </w:rPr>
        <w:t>ին</w:t>
      </w:r>
      <w:r w:rsidRPr="00E6597C">
        <w:rPr>
          <w:rFonts w:ascii="GHEA Grapalat" w:hAnsi="GHEA Grapalat" w:cs="Sylfaen"/>
          <w:sz w:val="20"/>
          <w:szCs w:val="24"/>
          <w:lang w:val="af-ZA" w:eastAsia="en-US"/>
        </w:rPr>
        <w:t xml:space="preserve"> </w:t>
      </w:r>
      <w:r w:rsidRPr="00995499">
        <w:rPr>
          <w:rFonts w:ascii="GHEA Grapalat" w:hAnsi="GHEA Grapalat" w:cs="Sylfaen"/>
          <w:sz w:val="20"/>
          <w:szCs w:val="24"/>
          <w:lang w:val="ru-RU" w:eastAsia="en-US"/>
        </w:rPr>
        <w:t>մասի</w:t>
      </w:r>
      <w:r w:rsidRPr="00995499">
        <w:rPr>
          <w:rFonts w:ascii="GHEA Grapalat" w:hAnsi="GHEA Grapalat" w:cs="Sylfaen"/>
          <w:sz w:val="20"/>
          <w:szCs w:val="24"/>
          <w:lang w:val="af-ZA" w:eastAsia="en-US"/>
        </w:rPr>
        <w:t xml:space="preserve"> </w:t>
      </w:r>
      <w:r w:rsidR="00441D04" w:rsidRPr="00995499">
        <w:rPr>
          <w:rFonts w:ascii="GHEA Grapalat" w:hAnsi="GHEA Grapalat" w:cs="Sylfaen"/>
          <w:sz w:val="20"/>
          <w:szCs w:val="24"/>
          <w:lang w:val="af-ZA" w:eastAsia="en-US"/>
        </w:rPr>
        <w:t>8.</w:t>
      </w:r>
      <w:r w:rsidR="00DF2FEF" w:rsidRPr="00995499">
        <w:rPr>
          <w:rFonts w:ascii="GHEA Grapalat" w:hAnsi="GHEA Grapalat" w:cs="Sylfaen"/>
          <w:sz w:val="20"/>
          <w:szCs w:val="24"/>
          <w:lang w:val="af-ZA" w:eastAsia="en-US"/>
        </w:rPr>
        <w:t>8</w:t>
      </w:r>
      <w:r w:rsidR="00441D04" w:rsidRPr="00995499">
        <w:rPr>
          <w:rFonts w:ascii="GHEA Grapalat" w:hAnsi="GHEA Grapalat" w:cs="Sylfaen"/>
          <w:sz w:val="20"/>
          <w:szCs w:val="24"/>
          <w:lang w:val="af-ZA" w:eastAsia="en-US"/>
        </w:rPr>
        <w:t xml:space="preserve"> և</w:t>
      </w:r>
      <w:r w:rsidRPr="00995499">
        <w:rPr>
          <w:rFonts w:ascii="GHEA Grapalat" w:hAnsi="GHEA Grapalat" w:cs="Sylfaen"/>
          <w:sz w:val="20"/>
          <w:szCs w:val="24"/>
          <w:lang w:val="af-ZA" w:eastAsia="en-US"/>
        </w:rPr>
        <w:t xml:space="preserve"> 8</w:t>
      </w:r>
      <w:r w:rsidR="00DF2FEF" w:rsidRPr="00995499">
        <w:rPr>
          <w:rFonts w:ascii="GHEA Grapalat" w:hAnsi="GHEA Grapalat" w:cs="Sylfaen"/>
          <w:sz w:val="20"/>
          <w:szCs w:val="24"/>
          <w:lang w:val="af-ZA" w:eastAsia="en-US"/>
        </w:rPr>
        <w:t>.9</w:t>
      </w:r>
      <w:r w:rsidR="00741F8D">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կետ</w:t>
      </w:r>
      <w:r w:rsidR="00441D04" w:rsidRPr="00E6597C">
        <w:rPr>
          <w:rFonts w:ascii="GHEA Grapalat" w:hAnsi="GHEA Grapalat" w:cs="Sylfaen"/>
          <w:sz w:val="20"/>
          <w:szCs w:val="24"/>
          <w:lang w:eastAsia="en-US"/>
        </w:rPr>
        <w:t>եր</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փաստաթղթերը</w:t>
      </w:r>
      <w:r w:rsidR="00D371A7"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val="af-ZA" w:eastAsia="en-US"/>
        </w:rPr>
        <w:t xml:space="preserve">մասնակիցը </w:t>
      </w:r>
      <w:r w:rsidR="00D371A7" w:rsidRPr="00E6597C">
        <w:rPr>
          <w:rFonts w:ascii="GHEA Grapalat" w:hAnsi="GHEA Grapalat" w:cs="Sylfaen"/>
          <w:sz w:val="20"/>
          <w:szCs w:val="24"/>
          <w:lang w:eastAsia="en-US"/>
        </w:rPr>
        <w:t>սահմանված</w:t>
      </w:r>
      <w:r w:rsidR="00D371A7" w:rsidRPr="00E6597C">
        <w:rPr>
          <w:rFonts w:ascii="GHEA Grapalat" w:hAnsi="GHEA Grapalat" w:cs="Sylfaen"/>
          <w:sz w:val="20"/>
          <w:szCs w:val="24"/>
          <w:lang w:val="af-ZA" w:eastAsia="en-US"/>
        </w:rPr>
        <w:t xml:space="preserve"> </w:t>
      </w:r>
      <w:r w:rsidR="00D371A7" w:rsidRPr="00E6597C">
        <w:rPr>
          <w:rFonts w:ascii="GHEA Grapalat" w:hAnsi="GHEA Grapalat" w:cs="Sylfaen"/>
          <w:sz w:val="20"/>
          <w:szCs w:val="24"/>
          <w:lang w:eastAsia="en-US"/>
        </w:rPr>
        <w:t>ժամկետում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հանձնա</w:t>
      </w:r>
      <w:r w:rsidR="007A5810" w:rsidRPr="00E6597C">
        <w:rPr>
          <w:rFonts w:ascii="GHEA Grapalat" w:hAnsi="GHEA Grapalat" w:cs="Sylfaen"/>
          <w:sz w:val="20"/>
          <w:szCs w:val="24"/>
          <w:lang w:val="af-ZA" w:eastAsia="en-US"/>
        </w:rPr>
        <w:softHyphen/>
      </w:r>
      <w:r w:rsidR="007A5810" w:rsidRPr="00E6597C">
        <w:rPr>
          <w:rFonts w:ascii="GHEA Grapalat" w:hAnsi="GHEA Grapalat" w:cs="Sylfaen"/>
          <w:sz w:val="20"/>
          <w:szCs w:val="24"/>
          <w:lang w:val="ru-RU" w:eastAsia="en-US"/>
        </w:rPr>
        <w:t>ժողովի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ներկայաց</w:t>
      </w:r>
      <w:r w:rsidR="00EF2159" w:rsidRPr="00E6597C">
        <w:rPr>
          <w:rFonts w:ascii="GHEA Grapalat" w:hAnsi="GHEA Grapalat" w:cs="Sylfaen"/>
          <w:sz w:val="20"/>
          <w:szCs w:val="24"/>
          <w:lang w:eastAsia="en-US"/>
        </w:rPr>
        <w:t>ն</w:t>
      </w:r>
      <w:r w:rsidR="007A5810" w:rsidRPr="00E6597C">
        <w:rPr>
          <w:rFonts w:ascii="GHEA Grapalat" w:hAnsi="GHEA Grapalat" w:cs="Sylfaen"/>
          <w:sz w:val="20"/>
          <w:szCs w:val="24"/>
          <w:lang w:val="ru-RU" w:eastAsia="en-US"/>
        </w:rPr>
        <w:t>ում</w:t>
      </w:r>
      <w:r w:rsidR="007A5810"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eastAsia="en-US"/>
        </w:rPr>
        <w:t>է</w:t>
      </w:r>
      <w:r w:rsidR="007A5810"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val="af-ZA" w:eastAsia="en-US"/>
        </w:rPr>
        <w:t xml:space="preserve">վերջինիս՝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ուղարկելու</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պարտավոր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օրը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հաստատել</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դրանց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հանգամանքը՝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հրավերում</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նշված</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իր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մասնակցի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հավաստում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ուղարկելու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միջոցով</w:t>
      </w:r>
      <w:r w:rsidR="007A5810" w:rsidRPr="00E6597C">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 xml:space="preserve">15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16</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rPr>
        <w:t>ուղարկվելու միջոցով:</w:t>
      </w:r>
    </w:p>
    <w:p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536749">
        <w:rPr>
          <w:rFonts w:ascii="GHEA Grapalat" w:hAnsi="GHEA Grapalat"/>
          <w:sz w:val="20"/>
          <w:szCs w:val="20"/>
          <w:lang w:val="hy-AM"/>
        </w:rPr>
        <w:t>7</w:t>
      </w:r>
      <w:r w:rsidR="003F288F" w:rsidRPr="00E6597C">
        <w:rPr>
          <w:rFonts w:ascii="GHEA Grapalat" w:hAnsi="GHEA Grapalat"/>
          <w:sz w:val="20"/>
          <w:szCs w:val="20"/>
          <w:lang w:val="af-ZA"/>
        </w:rPr>
        <w:t xml:space="preserve"> </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19</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536749">
        <w:rPr>
          <w:rFonts w:ascii="GHEA Grapalat" w:hAnsi="GHEA Grapalat" w:cs="Sylfaen"/>
          <w:szCs w:val="24"/>
        </w:rPr>
        <w:t>1</w:t>
      </w:r>
      <w:r w:rsidR="00536749">
        <w:rPr>
          <w:rFonts w:ascii="GHEA Grapalat" w:hAnsi="GHEA Grapalat" w:cs="Sylfaen"/>
          <w:szCs w:val="24"/>
          <w:lang w:val="hy-AM"/>
        </w:rPr>
        <w:t>8</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536749">
        <w:rPr>
          <w:rFonts w:ascii="GHEA Grapalat" w:hAnsi="GHEA Grapalat" w:cs="Sylfaen"/>
          <w:szCs w:val="24"/>
          <w:lang w:val="hy-AM"/>
        </w:rPr>
        <w:t>19</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536749">
        <w:rPr>
          <w:rFonts w:ascii="GHEA Grapalat" w:hAnsi="GHEA Grapalat"/>
          <w:spacing w:val="-6"/>
          <w:sz w:val="20"/>
          <w:lang w:val="af-ZA"/>
        </w:rPr>
        <w:t>2</w:t>
      </w:r>
      <w:r w:rsidR="00536749">
        <w:rPr>
          <w:rFonts w:ascii="GHEA Grapalat" w:hAnsi="GHEA Grapalat"/>
          <w:spacing w:val="-6"/>
          <w:sz w:val="20"/>
          <w:lang w:val="hy-AM"/>
        </w:rPr>
        <w:t>0</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536749">
        <w:rPr>
          <w:rFonts w:ascii="GHEA Grapalat" w:hAnsi="GHEA Grapalat" w:cs="Sylfaen"/>
          <w:szCs w:val="24"/>
          <w:lang w:val="hy-AM"/>
        </w:rPr>
        <w:t>1</w:t>
      </w:r>
      <w:r w:rsidR="00794157" w:rsidRPr="004605D7">
        <w:rPr>
          <w:rFonts w:ascii="GHEA Grapalat" w:hAnsi="GHEA Grapalat" w:cs="Sylfaen"/>
          <w:szCs w:val="24"/>
          <w:lang w:val="hy-AM"/>
        </w:rPr>
        <w:t xml:space="preserve">2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583092" w:rsidRPr="00E6597C" w:rsidRDefault="00583092" w:rsidP="00EF3662">
      <w:pPr>
        <w:pStyle w:val="23"/>
        <w:spacing w:line="240" w:lineRule="auto"/>
        <w:ind w:firstLine="567"/>
        <w:rPr>
          <w:rFonts w:ascii="GHEA Grapalat" w:hAnsi="GHEA Grapalat"/>
          <w:i/>
          <w:lang w:val="es-ES"/>
        </w:rPr>
      </w:pP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սույն</w:t>
      </w:r>
      <w:r w:rsidRPr="00E6597C">
        <w:rPr>
          <w:rFonts w:ascii="GHEA Grapalat" w:hAnsi="GHEA Grapalat" w:cs="Arial"/>
          <w:lang w:val="es-ES"/>
        </w:rPr>
        <w:t xml:space="preserve"> </w:t>
      </w:r>
      <w:r w:rsidRPr="00E6597C">
        <w:rPr>
          <w:rFonts w:ascii="GHEA Grapalat" w:hAnsi="GHEA Grapalat" w:cs="Sylfaen"/>
          <w:lang w:val="es-ES"/>
        </w:rPr>
        <w:t>ընթացակարգի</w:t>
      </w:r>
      <w:r w:rsidRPr="00E6597C">
        <w:rPr>
          <w:rFonts w:ascii="GHEA Grapalat" w:hAnsi="GHEA Grapalat" w:cs="Arial"/>
          <w:lang w:val="es-ES"/>
        </w:rPr>
        <w:t xml:space="preserve"> </w:t>
      </w:r>
      <w:r w:rsidR="00A26ACF">
        <w:rPr>
          <w:rFonts w:ascii="GHEA Grapalat" w:hAnsi="GHEA Grapalat" w:cs="Sylfaen"/>
          <w:lang w:val="es-ES"/>
        </w:rPr>
        <w:t>դեպքում</w:t>
      </w:r>
      <w:r w:rsidR="00A26ACF">
        <w:rPr>
          <w:rFonts w:ascii="GHEA Grapalat" w:hAnsi="GHEA Grapalat" w:cs="Sylfaen"/>
          <w:lang w:val="hy-AM"/>
        </w:rPr>
        <w:t xml:space="preserve"> 5</w:t>
      </w:r>
      <w:r w:rsidRPr="00E6597C">
        <w:rPr>
          <w:rFonts w:ascii="GHEA Grapalat" w:hAnsi="GHEA Grapalat" w:cs="Sylfaen"/>
          <w:lang w:val="es-ES"/>
        </w:rPr>
        <w:t xml:space="preserve"> օրացուցային</w:t>
      </w:r>
      <w:r w:rsidRPr="00E6597C">
        <w:rPr>
          <w:rFonts w:ascii="GHEA Grapalat" w:hAnsi="GHEA Grapalat" w:cs="Arial"/>
          <w:lang w:val="es-ES"/>
        </w:rPr>
        <w:t xml:space="preserve"> </w:t>
      </w:r>
      <w:r w:rsidRPr="00E6597C">
        <w:rPr>
          <w:rFonts w:ascii="GHEA Grapalat" w:hAnsi="GHEA Grapalat" w:cs="Sylfaen"/>
          <w:lang w:val="es-ES"/>
        </w:rPr>
        <w:t>օր</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Tahoma"/>
          <w:lang w:val="es-ES"/>
        </w:rPr>
        <w:t>։</w:t>
      </w:r>
      <w:r w:rsidRPr="00E6597C">
        <w:rPr>
          <w:rFonts w:ascii="GHEA Grapalat" w:hAnsi="GHEA Grapalat"/>
          <w:lang w:val="es-ES"/>
        </w:rPr>
        <w:t xml:space="preserve"> </w:t>
      </w: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կիրառելի</w:t>
      </w:r>
      <w:r w:rsidRPr="00E6597C">
        <w:rPr>
          <w:rFonts w:ascii="GHEA Grapalat" w:hAnsi="GHEA Grapalat" w:cs="Arial"/>
          <w:lang w:val="es-ES"/>
        </w:rPr>
        <w:t xml:space="preserve"> </w:t>
      </w:r>
      <w:r w:rsidRPr="00E6597C">
        <w:rPr>
          <w:rFonts w:ascii="GHEA Grapalat" w:hAnsi="GHEA Grapalat" w:cs="Sylfaen"/>
          <w:lang w:val="es-ES"/>
        </w:rPr>
        <w:t>չէ</w:t>
      </w:r>
      <w:r w:rsidRPr="00E6597C">
        <w:rPr>
          <w:rFonts w:ascii="GHEA Grapalat" w:hAnsi="GHEA Grapalat" w:cs="Arial"/>
          <w:lang w:val="es-ES"/>
        </w:rPr>
        <w:t xml:space="preserve">, </w:t>
      </w:r>
      <w:r w:rsidRPr="00E6597C">
        <w:rPr>
          <w:rFonts w:ascii="GHEA Grapalat" w:hAnsi="GHEA Grapalat" w:cs="Sylfaen"/>
          <w:lang w:val="es-ES"/>
        </w:rPr>
        <w:t>եթե</w:t>
      </w:r>
      <w:r w:rsidRPr="00E6597C">
        <w:rPr>
          <w:rFonts w:ascii="GHEA Grapalat" w:hAnsi="GHEA Grapalat" w:cs="Arial"/>
          <w:lang w:val="es-ES"/>
        </w:rPr>
        <w:t xml:space="preserve"> </w:t>
      </w:r>
      <w:r w:rsidRPr="00E6597C">
        <w:rPr>
          <w:rFonts w:ascii="GHEA Grapalat" w:hAnsi="GHEA Grapalat" w:cs="Sylfaen"/>
          <w:lang w:val="es-ES"/>
        </w:rPr>
        <w:t>միայն</w:t>
      </w:r>
      <w:r w:rsidRPr="00E6597C">
        <w:rPr>
          <w:rFonts w:ascii="GHEA Grapalat" w:hAnsi="GHEA Grapalat" w:cs="Arial"/>
          <w:lang w:val="es-ES"/>
        </w:rPr>
        <w:t xml:space="preserve"> </w:t>
      </w:r>
      <w:r w:rsidRPr="00E6597C">
        <w:rPr>
          <w:rFonts w:ascii="GHEA Grapalat" w:hAnsi="GHEA Grapalat" w:cs="Sylfaen"/>
          <w:lang w:val="es-ES"/>
        </w:rPr>
        <w:t>մեկ</w:t>
      </w:r>
      <w:r w:rsidRPr="00E6597C">
        <w:rPr>
          <w:rFonts w:ascii="GHEA Grapalat" w:hAnsi="GHEA Grapalat" w:cs="Arial"/>
          <w:lang w:val="es-ES"/>
        </w:rPr>
        <w:t xml:space="preserve"> </w:t>
      </w:r>
      <w:r w:rsidR="004B383E" w:rsidRPr="00E6597C">
        <w:rPr>
          <w:rFonts w:ascii="GHEA Grapalat" w:hAnsi="GHEA Grapalat" w:cs="Arial"/>
          <w:lang w:val="es-ES"/>
        </w:rPr>
        <w:t>մ</w:t>
      </w:r>
      <w:r w:rsidRPr="00E6597C">
        <w:rPr>
          <w:rFonts w:ascii="GHEA Grapalat" w:hAnsi="GHEA Grapalat" w:cs="Sylfaen"/>
          <w:lang w:val="es-ES"/>
        </w:rPr>
        <w:t>ասնակից</w:t>
      </w:r>
      <w:r w:rsidR="00E45ACA" w:rsidRPr="00E6597C">
        <w:rPr>
          <w:rFonts w:ascii="GHEA Grapalat" w:hAnsi="GHEA Grapalat" w:cs="Sylfaen"/>
          <w:lang w:val="es-ES"/>
        </w:rPr>
        <w:t xml:space="preserve"> է հայտ ներկայացրել</w:t>
      </w:r>
      <w:r w:rsidRPr="00E6597C">
        <w:rPr>
          <w:rFonts w:ascii="GHEA Grapalat" w:hAnsi="GHEA Grapalat"/>
          <w:i/>
          <w:lang w:val="es-ES"/>
        </w:rPr>
        <w:t>,</w:t>
      </w:r>
      <w:r w:rsidRPr="00E6597C">
        <w:rPr>
          <w:rFonts w:ascii="GHEA Grapalat" w:hAnsi="GHEA Grapalat"/>
          <w:lang w:val="es-ES"/>
        </w:rPr>
        <w:t xml:space="preserve"> </w:t>
      </w:r>
      <w:r w:rsidRPr="00E6597C">
        <w:rPr>
          <w:rFonts w:ascii="GHEA Grapalat" w:hAnsi="GHEA Grapalat" w:cs="Sylfaen"/>
          <w:lang w:val="es-ES"/>
        </w:rPr>
        <w:t>որի</w:t>
      </w:r>
      <w:r w:rsidRPr="00E6597C">
        <w:rPr>
          <w:rFonts w:ascii="GHEA Grapalat" w:hAnsi="GHEA Grapalat" w:cs="Arial"/>
          <w:lang w:val="es-ES"/>
        </w:rPr>
        <w:t xml:space="preserve"> </w:t>
      </w:r>
      <w:r w:rsidRPr="00E6597C">
        <w:rPr>
          <w:rFonts w:ascii="GHEA Grapalat" w:hAnsi="GHEA Grapalat" w:cs="Sylfaen"/>
          <w:lang w:val="es-ES"/>
        </w:rPr>
        <w:t>հետ</w:t>
      </w:r>
      <w:r w:rsidRPr="00E6597C">
        <w:rPr>
          <w:rFonts w:ascii="GHEA Grapalat" w:hAnsi="GHEA Grapalat" w:cs="Arial"/>
          <w:lang w:val="es-ES"/>
        </w:rPr>
        <w:t xml:space="preserve"> </w:t>
      </w:r>
      <w:r w:rsidRPr="00E6597C">
        <w:rPr>
          <w:rFonts w:ascii="GHEA Grapalat" w:hAnsi="GHEA Grapalat" w:cs="Sylfaen"/>
          <w:lang w:val="es-ES"/>
        </w:rPr>
        <w:t>կնքվում</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Arial"/>
          <w:lang w:val="es-ES"/>
        </w:rPr>
        <w:t xml:space="preserve"> </w:t>
      </w:r>
      <w:r w:rsidRPr="00E6597C">
        <w:rPr>
          <w:rFonts w:ascii="GHEA Grapalat" w:hAnsi="GHEA Grapalat" w:cs="Sylfaen"/>
          <w:lang w:val="es-ES"/>
        </w:rPr>
        <w:t>պայմանագիր</w:t>
      </w:r>
      <w:r w:rsidRPr="00E6597C">
        <w:rPr>
          <w:rFonts w:ascii="GHEA Grapalat" w:hAnsi="GHEA Grapalat" w:cs="Arial"/>
          <w:lang w:val="es-ES"/>
        </w:rPr>
        <w:t>:</w:t>
      </w:r>
    </w:p>
    <w:p w:rsidR="00583092" w:rsidRPr="00E6597C" w:rsidRDefault="00583092" w:rsidP="00EF3662">
      <w:pPr>
        <w:pStyle w:val="23"/>
        <w:spacing w:line="240" w:lineRule="auto"/>
        <w:ind w:firstLine="567"/>
        <w:rPr>
          <w:rFonts w:ascii="GHEA Grapalat" w:hAnsi="GHEA Grapalat" w:cs="Sylfaen"/>
          <w:szCs w:val="24"/>
          <w:lang w:val="es-ES"/>
        </w:rPr>
      </w:pPr>
      <w:r w:rsidRPr="00E6597C">
        <w:rPr>
          <w:rFonts w:ascii="GHEA Grapalat" w:hAnsi="GHEA Grapalat" w:cs="Sylfaen"/>
          <w:szCs w:val="24"/>
          <w:lang w:val="ru-RU"/>
        </w:rPr>
        <w:lastRenderedPageBreak/>
        <w:t>Պատվիրատուն</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պայմանագիրը</w:t>
      </w:r>
      <w:r w:rsidRPr="00E6597C">
        <w:rPr>
          <w:rFonts w:ascii="GHEA Grapalat" w:hAnsi="GHEA Grapalat" w:cs="Sylfaen"/>
          <w:szCs w:val="24"/>
          <w:lang w:val="es-ES"/>
        </w:rPr>
        <w:t xml:space="preserve"> </w:t>
      </w:r>
      <w:r w:rsidRPr="00E6597C">
        <w:rPr>
          <w:rFonts w:ascii="GHEA Grapalat" w:hAnsi="GHEA Grapalat" w:cs="Sylfaen"/>
          <w:szCs w:val="24"/>
          <w:lang w:val="ru-RU"/>
        </w:rPr>
        <w:t>կնքում</w:t>
      </w:r>
      <w:r w:rsidRPr="00E6597C">
        <w:rPr>
          <w:rFonts w:ascii="GHEA Grapalat" w:hAnsi="GHEA Grapalat" w:cs="Sylfaen"/>
          <w:szCs w:val="24"/>
          <w:lang w:val="es-ES"/>
        </w:rPr>
        <w:t xml:space="preserve"> </w:t>
      </w:r>
      <w:r w:rsidRPr="00E6597C">
        <w:rPr>
          <w:rFonts w:ascii="GHEA Grapalat" w:hAnsi="GHEA Grapalat" w:cs="Sylfaen"/>
          <w:szCs w:val="24"/>
          <w:lang w:val="ru-RU"/>
        </w:rPr>
        <w:t>է</w:t>
      </w:r>
      <w:r w:rsidRPr="00E6597C">
        <w:rPr>
          <w:rFonts w:ascii="GHEA Grapalat" w:hAnsi="GHEA Grapalat" w:cs="Sylfaen"/>
          <w:szCs w:val="24"/>
          <w:lang w:val="es-ES"/>
        </w:rPr>
        <w:t xml:space="preserve">, </w:t>
      </w:r>
      <w:r w:rsidRPr="00E6597C">
        <w:rPr>
          <w:rFonts w:ascii="GHEA Grapalat" w:hAnsi="GHEA Grapalat" w:cs="Sylfaen"/>
          <w:szCs w:val="24"/>
          <w:lang w:val="ru-RU"/>
        </w:rPr>
        <w:t>եթե</w:t>
      </w:r>
      <w:r w:rsidRPr="00E6597C">
        <w:rPr>
          <w:rFonts w:ascii="GHEA Grapalat" w:hAnsi="GHEA Grapalat" w:cs="Sylfaen"/>
          <w:szCs w:val="24"/>
          <w:lang w:val="es-ES"/>
        </w:rPr>
        <w:t xml:space="preserve"> </w:t>
      </w:r>
      <w:r w:rsidRPr="00E6597C">
        <w:rPr>
          <w:rFonts w:ascii="GHEA Grapalat" w:hAnsi="GHEA Grapalat" w:cs="Sylfaen"/>
          <w:szCs w:val="24"/>
          <w:lang w:val="ru-RU"/>
        </w:rPr>
        <w:t>սույն</w:t>
      </w:r>
      <w:r w:rsidRPr="00E6597C">
        <w:rPr>
          <w:rFonts w:ascii="GHEA Grapalat" w:hAnsi="GHEA Grapalat" w:cs="Sylfaen"/>
          <w:szCs w:val="24"/>
          <w:lang w:val="es-ES"/>
        </w:rPr>
        <w:t xml:space="preserve"> </w:t>
      </w:r>
      <w:r w:rsidRPr="00E6597C">
        <w:rPr>
          <w:rFonts w:ascii="GHEA Grapalat" w:hAnsi="GHEA Grapalat" w:cs="Sylfaen"/>
          <w:szCs w:val="24"/>
          <w:lang w:val="ru-RU"/>
        </w:rPr>
        <w:t>կետով</w:t>
      </w:r>
      <w:r w:rsidRPr="00E6597C">
        <w:rPr>
          <w:rFonts w:ascii="GHEA Grapalat" w:hAnsi="GHEA Grapalat" w:cs="Sylfaen"/>
          <w:szCs w:val="24"/>
          <w:lang w:val="es-ES"/>
        </w:rPr>
        <w:t xml:space="preserve"> </w:t>
      </w:r>
      <w:r w:rsidRPr="00E6597C">
        <w:rPr>
          <w:rFonts w:ascii="GHEA Grapalat" w:hAnsi="GHEA Grapalat" w:cs="Sylfaen"/>
          <w:szCs w:val="24"/>
          <w:lang w:val="ru-RU"/>
        </w:rPr>
        <w:t>նախատեսված</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ժամկետում</w:t>
      </w:r>
      <w:r w:rsidRPr="00E6597C">
        <w:rPr>
          <w:rFonts w:ascii="GHEA Grapalat" w:hAnsi="GHEA Grapalat" w:cs="Sylfaen"/>
          <w:szCs w:val="24"/>
          <w:lang w:val="es-ES"/>
        </w:rPr>
        <w:t xml:space="preserve"> </w:t>
      </w:r>
      <w:r w:rsidRPr="00E6597C">
        <w:rPr>
          <w:rFonts w:ascii="GHEA Grapalat" w:hAnsi="GHEA Grapalat" w:cs="Sylfaen"/>
          <w:szCs w:val="24"/>
          <w:lang w:val="ru-RU"/>
        </w:rPr>
        <w:t>որևէ</w:t>
      </w:r>
      <w:r w:rsidRPr="00E6597C">
        <w:rPr>
          <w:rFonts w:ascii="GHEA Grapalat" w:hAnsi="GHEA Grapalat" w:cs="Sylfaen"/>
          <w:szCs w:val="24"/>
          <w:lang w:val="es-ES"/>
        </w:rPr>
        <w:t xml:space="preserve"> </w:t>
      </w:r>
      <w:r w:rsidR="004B383E" w:rsidRPr="00E6597C">
        <w:rPr>
          <w:rFonts w:ascii="GHEA Grapalat" w:hAnsi="GHEA Grapalat" w:cs="Sylfaen"/>
          <w:szCs w:val="24"/>
          <w:lang w:val="es-ES"/>
        </w:rPr>
        <w:t>մ</w:t>
      </w:r>
      <w:r w:rsidRPr="00E6597C">
        <w:rPr>
          <w:rFonts w:ascii="GHEA Grapalat" w:hAnsi="GHEA Grapalat" w:cs="Sylfaen"/>
          <w:szCs w:val="24"/>
          <w:lang w:val="ru-RU"/>
        </w:rPr>
        <w:t>ասնակից</w:t>
      </w:r>
      <w:r w:rsidRPr="00E6597C">
        <w:rPr>
          <w:rFonts w:ascii="GHEA Grapalat" w:hAnsi="GHEA Grapalat" w:cs="Sylfaen"/>
          <w:szCs w:val="24"/>
          <w:lang w:val="es-ES"/>
        </w:rPr>
        <w:t xml:space="preserve"> </w:t>
      </w:r>
      <w:r w:rsidR="0032071C" w:rsidRPr="00E6597C">
        <w:rPr>
          <w:rFonts w:ascii="GHEA Grapalat" w:hAnsi="GHEA Grapalat" w:cs="Sylfaen"/>
        </w:rPr>
        <w:t>գնումների հետ կապված բողոքներ քննող անձին</w:t>
      </w:r>
      <w:r w:rsidRPr="00E6597C">
        <w:rPr>
          <w:rFonts w:ascii="GHEA Grapalat" w:hAnsi="GHEA Grapalat" w:cs="Sylfaen"/>
          <w:szCs w:val="24"/>
          <w:lang w:val="es-ES"/>
        </w:rPr>
        <w:t xml:space="preserve"> </w:t>
      </w:r>
      <w:r w:rsidRPr="00E6597C">
        <w:rPr>
          <w:rFonts w:ascii="GHEA Grapalat" w:hAnsi="GHEA Grapalat" w:cs="Sylfaen"/>
          <w:szCs w:val="24"/>
          <w:lang w:val="ru-RU"/>
        </w:rPr>
        <w:t>չի</w:t>
      </w:r>
      <w:r w:rsidRPr="00E6597C">
        <w:rPr>
          <w:rFonts w:ascii="GHEA Grapalat" w:hAnsi="GHEA Grapalat" w:cs="Sylfaen"/>
          <w:szCs w:val="24"/>
          <w:lang w:val="es-ES"/>
        </w:rPr>
        <w:t xml:space="preserve"> </w:t>
      </w:r>
      <w:r w:rsidRPr="00E6597C">
        <w:rPr>
          <w:rFonts w:ascii="GHEA Grapalat" w:hAnsi="GHEA Grapalat" w:cs="Sylfaen"/>
          <w:szCs w:val="24"/>
          <w:lang w:val="ru-RU"/>
        </w:rPr>
        <w:t>բողոքարկում</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որոշումը։</w:t>
      </w:r>
      <w:r w:rsidRPr="00E6597C">
        <w:rPr>
          <w:rFonts w:ascii="GHEA Grapalat" w:hAnsi="GHEA Grapalat" w:cs="Sylfaen"/>
          <w:szCs w:val="24"/>
          <w:lang w:val="es-ES"/>
        </w:rPr>
        <w:t xml:space="preserve"> </w:t>
      </w:r>
      <w:r w:rsidRPr="00E6597C">
        <w:rPr>
          <w:rFonts w:ascii="GHEA Grapalat" w:hAnsi="GHEA Grapalat" w:cs="Sylfaen"/>
          <w:szCs w:val="24"/>
          <w:lang w:val="ru-RU"/>
        </w:rPr>
        <w:t>Մինչև</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ժամկետը</w:t>
      </w:r>
      <w:r w:rsidRPr="00E6597C">
        <w:rPr>
          <w:rFonts w:ascii="GHEA Grapalat" w:hAnsi="GHEA Grapalat" w:cs="Sylfaen"/>
          <w:szCs w:val="24"/>
          <w:lang w:val="es-ES"/>
        </w:rPr>
        <w:t xml:space="preserve"> </w:t>
      </w:r>
      <w:r w:rsidRPr="00E6597C">
        <w:rPr>
          <w:rFonts w:ascii="GHEA Grapalat" w:hAnsi="GHEA Grapalat" w:cs="Sylfaen"/>
          <w:szCs w:val="24"/>
          <w:lang w:val="ru-RU"/>
        </w:rPr>
        <w:t>լրանալը</w:t>
      </w:r>
      <w:r w:rsidRPr="00E6597C">
        <w:rPr>
          <w:rFonts w:ascii="GHEA Grapalat" w:hAnsi="GHEA Grapalat" w:cs="Sylfaen"/>
          <w:szCs w:val="24"/>
          <w:lang w:val="es-ES"/>
        </w:rPr>
        <w:t xml:space="preserve"> </w:t>
      </w:r>
      <w:r w:rsidR="008A120F" w:rsidRPr="00E6597C">
        <w:rPr>
          <w:rFonts w:ascii="GHEA Grapalat" w:hAnsi="GHEA Grapalat" w:cs="Sylfaen"/>
          <w:szCs w:val="24"/>
          <w:lang w:val="ru-RU"/>
        </w:rPr>
        <w:t>կամ</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առանց</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պայմանագիր</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կնքելու</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մասին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հայտարարության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հրապարակման</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կնք</w:t>
      </w:r>
      <w:r w:rsidR="008A120F" w:rsidRPr="00E6597C">
        <w:rPr>
          <w:rFonts w:ascii="GHEA Grapalat" w:hAnsi="GHEA Grapalat" w:cs="Sylfaen"/>
          <w:szCs w:val="24"/>
          <w:lang w:val="en-US"/>
        </w:rPr>
        <w:t>վ</w:t>
      </w:r>
      <w:r w:rsidRPr="00E6597C">
        <w:rPr>
          <w:rFonts w:ascii="GHEA Grapalat" w:hAnsi="GHEA Grapalat" w:cs="Sylfaen"/>
          <w:szCs w:val="24"/>
          <w:lang w:val="ru-RU"/>
        </w:rPr>
        <w:t>ած</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պայմանագիրն</w:t>
      </w:r>
      <w:r w:rsidRPr="00E6597C">
        <w:rPr>
          <w:rFonts w:ascii="GHEA Grapalat" w:hAnsi="GHEA Grapalat" w:cs="Sylfaen"/>
          <w:szCs w:val="24"/>
          <w:lang w:val="es-ES"/>
        </w:rPr>
        <w:t xml:space="preserve"> </w:t>
      </w:r>
      <w:r w:rsidRPr="00E6597C">
        <w:rPr>
          <w:rFonts w:ascii="GHEA Grapalat" w:hAnsi="GHEA Grapalat" w:cs="Sylfaen"/>
          <w:szCs w:val="24"/>
          <w:lang w:val="ru-RU"/>
        </w:rPr>
        <w:t>առ</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ոչինչ</w:t>
      </w:r>
      <w:r w:rsidRPr="00E6597C">
        <w:rPr>
          <w:rFonts w:ascii="GHEA Grapalat" w:hAnsi="GHEA Grapalat" w:cs="Sylfaen"/>
          <w:szCs w:val="24"/>
          <w:lang w:val="es-ES"/>
        </w:rPr>
        <w:t xml:space="preserve"> </w:t>
      </w:r>
      <w:r w:rsidRPr="00E6597C">
        <w:rPr>
          <w:rFonts w:ascii="GHEA Grapalat" w:hAnsi="GHEA Grapalat" w:cs="Sylfaen"/>
          <w:szCs w:val="24"/>
          <w:lang w:val="ru-RU"/>
        </w:rPr>
        <w:t>է։</w:t>
      </w:r>
    </w:p>
    <w:p w:rsidR="00583092" w:rsidRPr="00E6597C" w:rsidRDefault="00583092" w:rsidP="00EF3662">
      <w:pPr>
        <w:ind w:firstLine="567"/>
        <w:jc w:val="center"/>
        <w:rPr>
          <w:rFonts w:ascii="GHEA Grapalat" w:hAnsi="GHEA Grapalat"/>
          <w:b/>
          <w:sz w:val="20"/>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չորս</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ընթացքում</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երկրորդ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կնքելու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ծանուցումը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պայմանագրի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նախագիծ</w:t>
      </w:r>
      <w:r w:rsidR="00443B7A" w:rsidRPr="00E6597C">
        <w:rPr>
          <w:rFonts w:ascii="GHEA Grapalat" w:hAnsi="GHEA Grapalat" w:cs="Sylfaen"/>
          <w:sz w:val="20"/>
        </w:rPr>
        <w:t>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ստանալուց</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հետո</w:t>
      </w:r>
      <w:r w:rsidR="00443B7A" w:rsidRPr="00E6597C">
        <w:rPr>
          <w:rFonts w:ascii="GHEA Grapalat" w:hAnsi="GHEA Grapalat" w:cs="Sylfaen"/>
          <w:sz w:val="20"/>
          <w:lang w:val="af-ZA"/>
        </w:rPr>
        <w:t xml:space="preserve">` 10 </w:t>
      </w:r>
      <w:r w:rsidR="00443B7A" w:rsidRPr="00E6597C">
        <w:rPr>
          <w:rFonts w:ascii="GHEA Grapalat" w:hAnsi="GHEA Grapalat" w:cs="Sylfaen"/>
          <w:sz w:val="20"/>
        </w:rPr>
        <w:t>աշխատանքային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օրվա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ընթացքում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չի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ստորագրում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Pr="00E6597C">
        <w:rPr>
          <w:rFonts w:ascii="GHEA Grapalat" w:hAnsi="GHEA Grapalat" w:cs="Sylfaen"/>
          <w:sz w:val="20"/>
          <w:lang w:val="af-ZA"/>
        </w:rPr>
        <w:t>պ</w:t>
      </w:r>
      <w:r w:rsidR="00096865" w:rsidRPr="00E6597C">
        <w:rPr>
          <w:rFonts w:ascii="GHEA Grapalat" w:hAnsi="GHEA Grapalat" w:cs="Sylfaen"/>
          <w:sz w:val="20"/>
          <w:lang w:val="ru-RU"/>
        </w:rPr>
        <w:t>ատվիրատուին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F96621" w:rsidRPr="00E6597C">
        <w:rPr>
          <w:rFonts w:ascii="GHEA Grapalat" w:hAnsi="GHEA Grapalat" w:cs="Sylfaen"/>
          <w:sz w:val="20"/>
          <w:lang w:val="af-ZA"/>
        </w:rPr>
        <w:t xml:space="preserve">որակավորման և </w:t>
      </w:r>
      <w:r w:rsidR="00096865" w:rsidRPr="00E6597C">
        <w:rPr>
          <w:rFonts w:ascii="GHEA Grapalat" w:hAnsi="GHEA Grapalat" w:cs="Sylfaen"/>
          <w:sz w:val="20"/>
          <w:lang w:val="ru-RU"/>
        </w:rPr>
        <w:t>պայմանագրի</w:t>
      </w:r>
      <w:r w:rsidR="00443B7A" w:rsidRPr="00E6597C">
        <w:rPr>
          <w:rFonts w:ascii="GHEA Grapalat" w:hAnsi="GHEA Grapalat" w:cs="Sylfaen"/>
          <w:sz w:val="20"/>
          <w:lang w:val="af-ZA"/>
        </w:rPr>
        <w:t xml:space="preserve"> </w:t>
      </w:r>
      <w:r w:rsidR="00443B7A" w:rsidRPr="00E6597C">
        <w:rPr>
          <w:rFonts w:ascii="GHEA Grapalat" w:hAnsi="GHEA Grapalat" w:cs="Sylfaen"/>
          <w:sz w:val="20"/>
        </w:rPr>
        <w:t>ապահովումը</w:t>
      </w:r>
      <w:r w:rsidR="00096865" w:rsidRPr="00E6597C">
        <w:rPr>
          <w:rFonts w:ascii="GHEA Grapalat" w:hAnsi="GHEA Grapalat" w:cs="Sylfaen"/>
          <w:sz w:val="20"/>
          <w:lang w:val="af-ZA"/>
        </w:rPr>
        <w:t>,</w:t>
      </w:r>
      <w:r w:rsidR="00096865" w:rsidRPr="00E6597C">
        <w:rPr>
          <w:rFonts w:ascii="GHEA Grapalat" w:hAnsi="GHEA Grapalat" w:cs="Sylfaen"/>
          <w:i/>
          <w:sz w:val="20"/>
          <w:lang w:val="af-ZA"/>
        </w:rPr>
        <w:t xml:space="preserve"> </w:t>
      </w:r>
      <w:r w:rsidR="00096865" w:rsidRPr="00E6597C">
        <w:rPr>
          <w:rFonts w:ascii="GHEA Grapalat" w:hAnsi="GHEA Grapalat" w:cs="Sylfaen"/>
          <w:sz w:val="20"/>
          <w:lang w:val="hy-AM"/>
        </w:rPr>
        <w:t>ապա նա զրկվում է պայմանագիրը ստորագրելու իրավունքից</w:t>
      </w:r>
      <w:r w:rsidR="004D5671" w:rsidRPr="00E6597C">
        <w:rPr>
          <w:rFonts w:ascii="GHEA Grapalat" w:hAnsi="GHEA Grapalat" w:cs="Sylfaen"/>
          <w:sz w:val="20"/>
          <w:lang w:val="hy-AM"/>
        </w:rPr>
        <w:t>։</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ներառյալ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ind w:firstLine="567"/>
        <w:jc w:val="both"/>
        <w:rPr>
          <w:rFonts w:ascii="GHEA Grapalat" w:hAnsi="GHEA Grapalat" w:cs="Sylfaen"/>
          <w:sz w:val="20"/>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E2245F" w:rsidRPr="00E6597C">
        <w:rPr>
          <w:rFonts w:ascii="GHEA Grapalat" w:hAnsi="GHEA Grapalat" w:cs="Sylfaen"/>
          <w:sz w:val="20"/>
          <w:lang w:val="hy-AM"/>
        </w:rPr>
        <w:t>Որակավորման</w:t>
      </w:r>
      <w:r w:rsidR="00E2245F" w:rsidRPr="00E6597C">
        <w:rPr>
          <w:rFonts w:ascii="GHEA Grapalat" w:hAnsi="GHEA Grapalat" w:cs="Sylfaen"/>
          <w:sz w:val="20"/>
          <w:lang w:val="af-ZA"/>
        </w:rPr>
        <w:t xml:space="preserve"> </w:t>
      </w:r>
      <w:r w:rsidR="00E2245F" w:rsidRPr="00E6597C">
        <w:rPr>
          <w:rFonts w:ascii="GHEA Grapalat" w:hAnsi="GHEA Grapalat" w:cs="Sylfaen"/>
          <w:sz w:val="20"/>
          <w:lang w:val="hy-AM"/>
        </w:rPr>
        <w:t>և</w:t>
      </w:r>
      <w:r w:rsidR="00E2245F" w:rsidRPr="00E6597C">
        <w:rPr>
          <w:rFonts w:ascii="GHEA Grapalat" w:hAnsi="GHEA Grapalat" w:cs="Sylfaen"/>
          <w:sz w:val="20"/>
          <w:lang w:val="af-ZA"/>
        </w:rPr>
        <w:t xml:space="preserve"> </w:t>
      </w:r>
      <w:r w:rsidR="00D33205" w:rsidRPr="00E6597C">
        <w:rPr>
          <w:rFonts w:ascii="GHEA Grapalat" w:hAnsi="GHEA Grapalat" w:cs="Sylfaen"/>
          <w:sz w:val="20"/>
          <w:lang w:val="hy-AM"/>
        </w:rPr>
        <w:t>պ</w:t>
      </w:r>
      <w:r w:rsidR="00096865" w:rsidRPr="00E6597C">
        <w:rPr>
          <w:rFonts w:ascii="GHEA Grapalat" w:hAnsi="GHEA Grapalat" w:cs="Sylfaen"/>
          <w:sz w:val="20"/>
          <w:lang w:val="ru-RU"/>
        </w:rPr>
        <w:t>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պահանջի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այն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ստանալու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օրվանից</w:t>
      </w:r>
      <w:r w:rsidR="00096865" w:rsidRPr="00E6597C">
        <w:rPr>
          <w:rFonts w:ascii="GHEA Grapalat" w:hAnsi="GHEA Grapalat" w:cs="Sylfaen"/>
          <w:sz w:val="20"/>
          <w:lang w:val="af-ZA"/>
        </w:rPr>
        <w:t xml:space="preserve"> </w:t>
      </w:r>
      <w:r w:rsidR="00B413A8" w:rsidRPr="00E6597C">
        <w:rPr>
          <w:rFonts w:ascii="GHEA Grapalat" w:hAnsi="GHEA Grapalat" w:cs="Sylfaen"/>
          <w:sz w:val="20"/>
          <w:lang w:val="af-ZA"/>
        </w:rPr>
        <w:t>10</w:t>
      </w:r>
      <w:r w:rsidR="00F96621" w:rsidRPr="00E6597C">
        <w:rPr>
          <w:rFonts w:ascii="GHEA Grapalat" w:hAnsi="GHEA Grapalat" w:cs="Sylfaen"/>
          <w:sz w:val="20"/>
          <w:lang w:val="af-ZA"/>
        </w:rPr>
        <w:t xml:space="preserve">, իսկ կնքվելիք պայմանագրով կանխավճար նախատեսված լինելու դեպքում </w:t>
      </w:r>
      <w:r w:rsidR="00B413A8" w:rsidRPr="00E6597C">
        <w:rPr>
          <w:rFonts w:ascii="GHEA Grapalat" w:hAnsi="GHEA Grapalat" w:cs="Sylfaen"/>
          <w:sz w:val="20"/>
          <w:lang w:val="af-ZA"/>
        </w:rPr>
        <w:t xml:space="preserve"> </w:t>
      </w:r>
      <w:r w:rsidR="00F96621" w:rsidRPr="00E6597C">
        <w:rPr>
          <w:rFonts w:ascii="GHEA Grapalat" w:hAnsi="GHEA Grapalat" w:cs="Sylfaen"/>
          <w:sz w:val="20"/>
          <w:lang w:val="af-ZA"/>
        </w:rPr>
        <w:t xml:space="preserve">15  </w:t>
      </w:r>
      <w:r w:rsidR="00B413A8" w:rsidRPr="00E6597C">
        <w:rPr>
          <w:rFonts w:ascii="GHEA Grapalat" w:hAnsi="GHEA Grapalat" w:cs="Sylfaen"/>
          <w:sz w:val="20"/>
          <w:lang w:val="af-ZA"/>
        </w:rPr>
        <w:t xml:space="preserve">աշխատանքային </w:t>
      </w:r>
      <w:r w:rsidR="00096865" w:rsidRPr="00E6597C">
        <w:rPr>
          <w:rFonts w:ascii="GHEA Grapalat" w:hAnsi="GHEA Grapalat" w:cs="Sylfaen"/>
          <w:sz w:val="20"/>
          <w:lang w:val="ru-RU"/>
        </w:rPr>
        <w:t>օրվա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ընթացքում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պարտավոր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ներկայացնել</w:t>
      </w:r>
      <w:r w:rsidR="00096865" w:rsidRPr="00E6597C">
        <w:rPr>
          <w:rFonts w:ascii="GHEA Grapalat" w:hAnsi="GHEA Grapalat" w:cs="Sylfaen"/>
          <w:sz w:val="20"/>
          <w:lang w:val="af-ZA"/>
        </w:rPr>
        <w:t xml:space="preserve"> </w:t>
      </w:r>
      <w:r w:rsidR="00D33205" w:rsidRPr="00E6597C">
        <w:rPr>
          <w:rFonts w:ascii="GHEA Grapalat" w:hAnsi="GHEA Grapalat" w:cs="Sylfaen"/>
          <w:sz w:val="20"/>
          <w:lang w:val="hy-AM"/>
        </w:rPr>
        <w:t>որակավորման</w:t>
      </w:r>
      <w:r w:rsidR="007862B1" w:rsidRPr="004605D7">
        <w:rPr>
          <w:rFonts w:ascii="GHEA Grapalat" w:hAnsi="GHEA Grapalat" w:cs="Sylfaen"/>
          <w:sz w:val="20"/>
          <w:lang w:val="af-ZA"/>
        </w:rPr>
        <w:t xml:space="preserve"> </w:t>
      </w:r>
      <w:r w:rsidR="00D33205" w:rsidRPr="00E6597C">
        <w:rPr>
          <w:rFonts w:ascii="GHEA Grapalat" w:hAnsi="GHEA Grapalat" w:cs="Sylfaen"/>
          <w:sz w:val="20"/>
          <w:lang w:val="hy-AM"/>
        </w:rPr>
        <w:t>և</w:t>
      </w:r>
      <w:r w:rsidR="00D3320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հետ</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վերջինս</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8A3C43" w:rsidRPr="00E6597C">
        <w:rPr>
          <w:rFonts w:ascii="GHEA Grapalat" w:hAnsi="GHEA Grapalat" w:cs="Sylfaen"/>
          <w:sz w:val="20"/>
          <w:lang w:val="hy-AM"/>
        </w:rPr>
        <w:t>որակավորման և</w:t>
      </w:r>
      <w:r w:rsidR="008A3C43"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w:t>
      </w:r>
      <w:r w:rsidR="00F96621" w:rsidRPr="00E6597C">
        <w:rPr>
          <w:rFonts w:ascii="GHEA Grapalat" w:hAnsi="GHEA Grapalat" w:cs="Sylfaen"/>
          <w:sz w:val="20"/>
        </w:rPr>
        <w:t>ը</w:t>
      </w:r>
      <w:r w:rsidR="004D5671" w:rsidRPr="00E6597C">
        <w:rPr>
          <w:rFonts w:ascii="GHEA Grapalat" w:hAnsi="GHEA Grapalat" w:cs="Sylfaen"/>
          <w:sz w:val="20"/>
          <w:lang w:val="ru-RU"/>
        </w:rPr>
        <w:t>։</w:t>
      </w:r>
    </w:p>
    <w:p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ապահովման</w:t>
      </w:r>
      <w:r w:rsidR="008D6C6C" w:rsidRPr="007F147C">
        <w:rPr>
          <w:rFonts w:ascii="GHEA Grapalat" w:hAnsi="GHEA Grapalat" w:cs="Sylfaen"/>
          <w:sz w:val="20"/>
          <w:lang w:val="af-ZA"/>
        </w:rPr>
        <w:t xml:space="preserve"> </w:t>
      </w:r>
      <w:r w:rsidR="008D6C6C">
        <w:rPr>
          <w:rFonts w:ascii="GHEA Grapalat" w:hAnsi="GHEA Grapalat" w:cs="Sylfaen"/>
          <w:sz w:val="20"/>
        </w:rPr>
        <w:t>չափը</w:t>
      </w:r>
      <w:r w:rsidR="008D6C6C" w:rsidRPr="007F147C">
        <w:rPr>
          <w:rFonts w:ascii="GHEA Grapalat" w:hAnsi="GHEA Grapalat" w:cs="Sylfaen"/>
          <w:sz w:val="20"/>
          <w:lang w:val="af-ZA"/>
        </w:rPr>
        <w:t xml:space="preserve"> </w:t>
      </w:r>
      <w:r w:rsidR="008D6C6C">
        <w:rPr>
          <w:rFonts w:ascii="GHEA Grapalat" w:hAnsi="GHEA Grapalat" w:cs="Sylfaen"/>
          <w:sz w:val="20"/>
        </w:rPr>
        <w:t>հավասար</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ընտրված</w:t>
      </w:r>
      <w:r w:rsidR="008D6C6C" w:rsidRPr="007F147C">
        <w:rPr>
          <w:rFonts w:ascii="GHEA Grapalat" w:hAnsi="GHEA Grapalat" w:cs="Sylfaen"/>
          <w:sz w:val="20"/>
          <w:lang w:val="af-ZA"/>
        </w:rPr>
        <w:t xml:space="preserve"> </w:t>
      </w:r>
      <w:r w:rsidR="008D6C6C">
        <w:rPr>
          <w:rFonts w:ascii="GHEA Grapalat" w:hAnsi="GHEA Grapalat" w:cs="Sylfaen"/>
          <w:sz w:val="20"/>
        </w:rPr>
        <w:t>մասնակցի</w:t>
      </w:r>
      <w:r w:rsidR="008D6C6C" w:rsidRPr="007F147C">
        <w:rPr>
          <w:rFonts w:ascii="GHEA Grapalat" w:hAnsi="GHEA Grapalat" w:cs="Sylfaen"/>
          <w:sz w:val="20"/>
          <w:lang w:val="af-ZA"/>
        </w:rPr>
        <w:t xml:space="preserve"> </w:t>
      </w:r>
      <w:r w:rsidR="008D6C6C">
        <w:rPr>
          <w:rFonts w:ascii="GHEA Grapalat" w:hAnsi="GHEA Grapalat" w:cs="Sylfaen"/>
          <w:sz w:val="20"/>
        </w:rPr>
        <w:t>գնային</w:t>
      </w:r>
      <w:r w:rsidR="008D6C6C" w:rsidRPr="007F147C">
        <w:rPr>
          <w:rFonts w:ascii="GHEA Grapalat" w:hAnsi="GHEA Grapalat" w:cs="Sylfaen"/>
          <w:sz w:val="20"/>
          <w:lang w:val="af-ZA"/>
        </w:rPr>
        <w:t xml:space="preserve"> </w:t>
      </w:r>
      <w:r w:rsidR="008D6C6C">
        <w:rPr>
          <w:rFonts w:ascii="GHEA Grapalat" w:hAnsi="GHEA Grapalat" w:cs="Sylfaen"/>
          <w:sz w:val="20"/>
        </w:rPr>
        <w:t>առաջարկի</w:t>
      </w:r>
      <w:r w:rsidR="008D6C6C" w:rsidRPr="007F147C">
        <w:rPr>
          <w:rFonts w:ascii="GHEA Grapalat" w:hAnsi="GHEA Grapalat" w:cs="Sylfaen"/>
          <w:sz w:val="20"/>
          <w:lang w:val="af-ZA"/>
        </w:rPr>
        <w:t xml:space="preserve"> </w:t>
      </w:r>
      <w:r w:rsidR="008D6C6C">
        <w:rPr>
          <w:rFonts w:ascii="GHEA Grapalat" w:hAnsi="GHEA Grapalat" w:cs="Sylfaen"/>
          <w:sz w:val="20"/>
        </w:rPr>
        <w:t>չափին</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բանկային</w:t>
      </w:r>
      <w:r w:rsidR="008D6C6C" w:rsidRPr="007F147C">
        <w:rPr>
          <w:rFonts w:ascii="GHEA Grapalat" w:hAnsi="GHEA Grapalat" w:cs="Sylfaen"/>
          <w:sz w:val="20"/>
          <w:lang w:val="af-ZA"/>
        </w:rPr>
        <w:t xml:space="preserve"> </w:t>
      </w:r>
      <w:r w:rsidR="008D6C6C">
        <w:rPr>
          <w:rFonts w:ascii="GHEA Grapalat" w:hAnsi="GHEA Grapalat" w:cs="Sylfaen"/>
          <w:sz w:val="20"/>
        </w:rPr>
        <w:t>երաշխիքի</w:t>
      </w:r>
      <w:r w:rsidR="008D6C6C" w:rsidRPr="00D651D1">
        <w:rPr>
          <w:rFonts w:ascii="GHEA Grapalat" w:hAnsi="GHEA Grapalat" w:cs="Sylfaen"/>
          <w:sz w:val="20"/>
          <w:lang w:val="af-ZA"/>
        </w:rPr>
        <w:t xml:space="preserve"> </w:t>
      </w:r>
      <w:r w:rsidR="008D6C6C">
        <w:rPr>
          <w:rFonts w:ascii="GHEA Grapalat" w:hAnsi="GHEA Grapalat" w:cs="Sylfaen"/>
          <w:sz w:val="20"/>
          <w:lang w:val="af-ZA"/>
        </w:rPr>
        <w:t xml:space="preserve">կամ կանխիկ փողի </w:t>
      </w:r>
      <w:r w:rsidR="008D6C6C" w:rsidRPr="007F147C">
        <w:rPr>
          <w:rFonts w:ascii="GHEA Grapalat" w:hAnsi="GHEA Grapalat" w:cs="Sylfaen"/>
          <w:sz w:val="20"/>
        </w:rPr>
        <w:t>ձևով</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8D6C6C" w:rsidRPr="007F147C">
        <w:rPr>
          <w:rFonts w:ascii="GHEA Grapalat" w:hAnsi="GHEA Grapalat" w:cs="Sylfaen"/>
          <w:sz w:val="20"/>
          <w:lang w:val="af-ZA"/>
        </w:rPr>
        <w:t xml:space="preserve"> 20-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rsidR="008D6C6C" w:rsidRDefault="008D6C6C" w:rsidP="008D6C6C">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8D6C6C" w:rsidRPr="003F5DAB"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 գումարի չափով:</w:t>
      </w:r>
      <w:r w:rsidRPr="003F5DAB">
        <w:rPr>
          <w:rFonts w:ascii="GHEA Grapalat" w:hAnsi="GHEA Grapalat" w:cs="Arial"/>
          <w:sz w:val="20"/>
          <w:lang w:val="hy-AM"/>
        </w:rPr>
        <w:t xml:space="preserve"> </w:t>
      </w:r>
    </w:p>
    <w:p w:rsidR="00CF12EE" w:rsidRPr="00BC42E1" w:rsidRDefault="00165154" w:rsidP="008D6C6C">
      <w:pPr>
        <w:ind w:firstLine="567"/>
        <w:jc w:val="both"/>
        <w:rPr>
          <w:rFonts w:ascii="GHEA Grapalat" w:hAnsi="GHEA Grapalat" w:cs="Arial"/>
          <w:color w:val="FFFFFF"/>
          <w:sz w:val="20"/>
          <w:lang w:val="af-ZA"/>
        </w:rPr>
      </w:pPr>
      <w:r w:rsidRPr="00165154">
        <w:rPr>
          <w:rFonts w:ascii="GHEA Grapalat" w:hAnsi="GHEA Grapalat" w:cs="Sylfaen"/>
          <w:sz w:val="20"/>
          <w:szCs w:val="20"/>
          <w:lang w:val="hy-AM"/>
        </w:rPr>
        <w:t>Միակողմանի հաստատված հայտարարության՝ տուժանքի</w:t>
      </w:r>
      <w:r>
        <w:rPr>
          <w:rFonts w:ascii="GHEA Grapalat" w:hAnsi="GHEA Grapalat" w:cs="Sylfaen"/>
          <w:sz w:val="20"/>
          <w:szCs w:val="20"/>
          <w:lang w:val="hy-AM"/>
        </w:rPr>
        <w:t xml:space="preserve"> </w:t>
      </w:r>
      <w:r>
        <w:rPr>
          <w:rFonts w:ascii="GHEA Grapalat" w:hAnsi="GHEA Grapalat" w:cs="Arial"/>
          <w:sz w:val="20"/>
          <w:lang w:val="hy-AM"/>
        </w:rPr>
        <w:t xml:space="preserve">ձևով </w:t>
      </w:r>
      <w:r w:rsidR="008D6C6C" w:rsidRPr="003F5DAB">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ED01B4" w:rsidRPr="00BC42E1">
        <w:rPr>
          <w:rStyle w:val="af6"/>
          <w:rFonts w:ascii="GHEA Grapalat" w:hAnsi="GHEA Grapalat" w:cs="Arial"/>
          <w:color w:val="FFFFFF"/>
          <w:sz w:val="20"/>
        </w:rPr>
        <w:footnoteReference w:id="2"/>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կնքվելիք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501A05" w:rsidRPr="00FF3C84">
        <w:rPr>
          <w:rFonts w:ascii="GHEA Grapalat" w:hAnsi="GHEA Grapalat" w:cs="Sylfaen"/>
          <w:sz w:val="20"/>
          <w:lang w:val="hy-AM"/>
        </w:rPr>
        <w:t xml:space="preserve"> Պայմանագրի ապահովումը ներկայացվում է </w:t>
      </w:r>
      <w:r w:rsidR="00171D26" w:rsidRPr="00171D26">
        <w:rPr>
          <w:rFonts w:ascii="GHEA Grapalat" w:hAnsi="GHEA Grapalat" w:cs="Sylfaen"/>
          <w:sz w:val="20"/>
          <w:szCs w:val="20"/>
          <w:lang w:val="hy-AM"/>
        </w:rPr>
        <w:t>միակողմանի հաստատված հայտարարության՝ տուժանքի</w:t>
      </w:r>
      <w:r w:rsidR="00171D26" w:rsidRPr="00FF3C84">
        <w:rPr>
          <w:rFonts w:ascii="GHEA Grapalat" w:hAnsi="GHEA Grapalat" w:cs="Sylfaen"/>
          <w:sz w:val="20"/>
          <w:lang w:val="hy-AM"/>
        </w:rPr>
        <w:t xml:space="preserve">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Pr="00E6597C">
        <w:rPr>
          <w:rFonts w:ascii="GHEA Grapalat" w:hAnsi="GHEA Grapalat" w:cs="Sylfaen"/>
          <w:sz w:val="20"/>
          <w:lang w:val="hy-AM"/>
        </w:rPr>
        <w:t xml:space="preserve">20-րդ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281740" w:rsidRPr="00FF3C84" w:rsidRDefault="00281740" w:rsidP="00F96621">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p>
    <w:p w:rsidR="00F96621" w:rsidRPr="00FF3C84" w:rsidRDefault="00281740" w:rsidP="00F96621">
      <w:pPr>
        <w:ind w:firstLine="567"/>
        <w:jc w:val="both"/>
        <w:rPr>
          <w:rFonts w:ascii="GHEA Grapalat" w:hAnsi="GHEA Grapalat" w:cs="Arial"/>
          <w:sz w:val="20"/>
          <w:lang w:val="hy-AM"/>
        </w:rPr>
      </w:pPr>
      <w:r w:rsidRPr="00FF3C84">
        <w:rPr>
          <w:rFonts w:ascii="GHEA Grapalat" w:hAnsi="GHEA Grapalat" w:cs="Arial"/>
          <w:sz w:val="20"/>
          <w:lang w:val="hy-AM"/>
        </w:rPr>
        <w:t>-</w:t>
      </w:r>
      <w:r w:rsidR="00F96621" w:rsidRPr="00FF3C84">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FF3C84">
        <w:rPr>
          <w:rFonts w:ascii="GHEA Grapalat" w:hAnsi="GHEA Grapalat" w:cs="Arial"/>
          <w:sz w:val="20"/>
          <w:lang w:val="hy-AM"/>
        </w:rPr>
        <w:t xml:space="preserve">մասով </w:t>
      </w:r>
      <w:r w:rsidR="00F96621" w:rsidRPr="00FF3C84">
        <w:rPr>
          <w:rFonts w:ascii="GHEA Grapalat" w:hAnsi="GHEA Grapalat" w:cs="Arial"/>
          <w:sz w:val="20"/>
          <w:lang w:val="hy-AM"/>
        </w:rPr>
        <w:t>ներկայացվում է բանկային երաշխիքի</w:t>
      </w:r>
      <w:r w:rsidR="0053039D" w:rsidRPr="0053039D">
        <w:rPr>
          <w:rFonts w:ascii="GHEA Grapalat" w:hAnsi="GHEA Grapalat" w:cs="Arial"/>
          <w:sz w:val="20"/>
          <w:lang w:val="hy-AM"/>
        </w:rPr>
        <w:t xml:space="preserve"> կամ կանխիկ փողի</w:t>
      </w:r>
      <w:r w:rsidR="00F96621" w:rsidRPr="00FF3C84">
        <w:rPr>
          <w:rFonts w:ascii="GHEA Grapalat" w:hAnsi="GHEA Grapalat" w:cs="Arial"/>
          <w:sz w:val="20"/>
          <w:lang w:val="hy-AM"/>
        </w:rPr>
        <w:t xml:space="preserve"> ձևով, իսկ հետագայում պահանջվող ֆինանսական միջոցների մասով</w:t>
      </w:r>
      <w:r w:rsidR="00CF12EE" w:rsidRPr="00FF3C84">
        <w:rPr>
          <w:rFonts w:ascii="GHEA Grapalat" w:hAnsi="GHEA Grapalat" w:cs="Arial"/>
          <w:sz w:val="20"/>
          <w:lang w:val="hy-AM"/>
        </w:rPr>
        <w:t>՝</w:t>
      </w:r>
      <w:r w:rsidR="00F96621" w:rsidRPr="00FF3C84">
        <w:rPr>
          <w:rFonts w:ascii="GHEA Grapalat" w:hAnsi="GHEA Grapalat" w:cs="Arial"/>
          <w:sz w:val="20"/>
          <w:lang w:val="hy-AM"/>
        </w:rPr>
        <w:t xml:space="preserve"> միակողմանի հաստատված հայտարարության` տուժանքի կամ կանխիկ փողի ձևով: </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rsidR="00F02DBC" w:rsidRPr="00E6597C" w:rsidRDefault="00030D40" w:rsidP="00EF3662">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3"/>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Pr="00E6597C">
        <w:rPr>
          <w:rFonts w:ascii="GHEA Grapalat" w:hAnsi="GHEA Grapalat"/>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Mariam" w:hAnsi="GHEA Mariam"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12.2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վարչական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Հայաստանի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Հանարապետության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քաղաքացիաիրավական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օրենսդրությամբ։</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12.3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w:t>
      </w:r>
    </w:p>
    <w:p w:rsidR="00B027EF"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նախքան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պայմանագրի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00B027EF" w:rsidRPr="00E6597C">
        <w:rPr>
          <w:rFonts w:ascii="GHEA Grapalat" w:hAnsi="GHEA Grapalat" w:cs="Sylfaen"/>
          <w:sz w:val="20"/>
          <w:szCs w:val="20"/>
          <w:lang w:val="af-ZA"/>
        </w:rPr>
        <w:t>:</w:t>
      </w:r>
    </w:p>
    <w:p w:rsidR="00B027EF" w:rsidRPr="00E6597C" w:rsidRDefault="00B027EF" w:rsidP="00B027EF">
      <w:pPr>
        <w:ind w:firstLine="567"/>
        <w:jc w:val="both"/>
        <w:rPr>
          <w:rFonts w:ascii="GHEA Grapalat" w:hAnsi="GHEA Grapalat" w:cs="Sylfaen"/>
          <w:sz w:val="20"/>
          <w:szCs w:val="20"/>
          <w:lang w:val="af-ZA"/>
        </w:rPr>
      </w:pPr>
      <w:bookmarkStart w:id="7" w:name="_Hlk9264573"/>
      <w:r w:rsidRPr="00E6597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12.4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պայմանագիր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8.28-</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ժամանակահատվածում</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առարկայի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բնութագրերը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վերջնաժամկետը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լրանալը</w:t>
      </w:r>
      <w:r w:rsidRPr="00E6597C">
        <w:rPr>
          <w:rFonts w:ascii="GHEA Grapalat" w:hAnsi="GHEA Grapalat" w:cs="Sylfaen"/>
          <w:sz w:val="20"/>
          <w:szCs w:val="20"/>
          <w:lang w:val="af-ZA"/>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12.5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ստորագրված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ներառելով</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հաստատող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2)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lang w:val="ru-RU"/>
        </w:rPr>
        <w:t>բողոքարկվող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ծածկագիրը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4) </w:t>
      </w:r>
      <w:r w:rsidRPr="00E6597C">
        <w:rPr>
          <w:rFonts w:ascii="GHEA Grapalat" w:hAnsi="GHEA Grapalat" w:cs="Sylfaen"/>
          <w:sz w:val="20"/>
          <w:szCs w:val="20"/>
          <w:lang w:val="ru-RU"/>
        </w:rPr>
        <w:t>վեճի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ապացույցները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eastAsia="ru-RU"/>
        </w:rPr>
      </w:pPr>
      <w:r w:rsidRPr="00E6597C">
        <w:rPr>
          <w:rFonts w:ascii="GHEA Grapalat" w:hAnsi="GHEA Grapalat" w:cs="Sylfaen"/>
          <w:sz w:val="20"/>
          <w:szCs w:val="20"/>
          <w:lang w:val="af-ZA"/>
        </w:rPr>
        <w:t xml:space="preserve">6)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rPr>
        <w:t>Ը</w:t>
      </w:r>
      <w:r w:rsidRPr="00E6597C">
        <w:rPr>
          <w:rFonts w:ascii="GHEA Grapalat" w:hAnsi="GHEA Grapalat" w:cs="Sylfaen"/>
          <w:sz w:val="20"/>
          <w:szCs w:val="20"/>
          <w:lang w:val="ru-RU"/>
        </w:rPr>
        <w:t>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կազմում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30 </w:t>
      </w:r>
      <w:r w:rsidRPr="00E6597C">
        <w:rPr>
          <w:rFonts w:ascii="GHEA Grapalat" w:hAnsi="GHEA Grapalat" w:cs="Sylfaen"/>
          <w:sz w:val="20"/>
          <w:szCs w:val="20"/>
          <w:lang w:val="ru-RU"/>
        </w:rPr>
        <w:t>հազար</w:t>
      </w:r>
      <w:r w:rsidRPr="00E6597C">
        <w:rPr>
          <w:rFonts w:ascii="GHEA Grapalat" w:hAnsi="GHEA Grapalat" w:cs="Sylfaen"/>
          <w:sz w:val="20"/>
          <w:szCs w:val="20"/>
          <w:lang w:val="af-ZA"/>
        </w:rPr>
        <w:t xml:space="preserve"> ՀՀ </w:t>
      </w:r>
      <w:r w:rsidRPr="00E6597C">
        <w:rPr>
          <w:rFonts w:ascii="GHEA Grapalat" w:hAnsi="GHEA Grapalat" w:cs="Sylfaen"/>
          <w:sz w:val="20"/>
          <w:szCs w:val="20"/>
          <w:lang w:val="ru-RU"/>
        </w:rPr>
        <w:t>դրամ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ՀՀ</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բյուջե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բացված</w:t>
      </w:r>
      <w:r w:rsidRPr="00E6597C">
        <w:rPr>
          <w:rFonts w:ascii="GHEA Grapalat" w:hAnsi="GHEA Grapalat" w:cs="Sylfaen"/>
          <w:sz w:val="20"/>
          <w:szCs w:val="20"/>
          <w:lang w:val="af-ZA"/>
        </w:rPr>
        <w:t xml:space="preserve"> </w:t>
      </w:r>
      <w:r w:rsidRPr="00E6597C">
        <w:rPr>
          <w:rFonts w:ascii="GHEA Grapalat" w:hAnsi="GHEA Grapalat"/>
          <w:sz w:val="20"/>
          <w:szCs w:val="20"/>
          <w:lang w:val="af-ZA"/>
        </w:rPr>
        <w:t>«</w:t>
      </w:r>
      <w:r w:rsidRPr="00E6597C">
        <w:rPr>
          <w:rFonts w:ascii="GHEA Grapalat" w:hAnsi="GHEA Grapalat" w:cs="Sylfaen"/>
          <w:sz w:val="20"/>
          <w:szCs w:val="20"/>
          <w:lang w:val="af-ZA"/>
        </w:rPr>
        <w:t>900008000482</w:t>
      </w:r>
      <w:r w:rsidRPr="00E6597C">
        <w:rPr>
          <w:rFonts w:ascii="GHEA Grapalat" w:hAnsi="GHEA Grapalat"/>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գանձապետական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w:t>
      </w:r>
      <w:r w:rsidRPr="00E6597C">
        <w:rPr>
          <w:rFonts w:ascii="GHEA Grapalat" w:hAnsi="GHEA Grapalat" w:cs="Sylfaen"/>
          <w:sz w:val="20"/>
          <w:szCs w:val="20"/>
          <w:lang w:val="af-ZA" w:eastAsia="ru-RU"/>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7)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rPr>
        <w:t>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8) </w:t>
      </w:r>
      <w:r w:rsidRPr="00E6597C">
        <w:rPr>
          <w:rFonts w:ascii="GHEA Grapalat" w:hAnsi="GHEA Grapalat" w:cs="Sylfaen"/>
          <w:sz w:val="20"/>
          <w:szCs w:val="20"/>
          <w:lang w:val="ru-RU"/>
        </w:rPr>
        <w:t>այլ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տեղեկություններ։</w:t>
      </w:r>
    </w:p>
    <w:p w:rsidR="00996C19" w:rsidRPr="00E6597C" w:rsidRDefault="00B027EF"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6597C">
        <w:rPr>
          <w:rFonts w:ascii="Calibri" w:hAnsi="Calibri" w:cs="Calibri"/>
          <w:sz w:val="20"/>
          <w:szCs w:val="20"/>
          <w:lang w:val="af-ZA"/>
        </w:rPr>
        <w:t> </w:t>
      </w:r>
      <w:r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w:t>
      </w:r>
      <w:r w:rsidRPr="00E6597C">
        <w:rPr>
          <w:rFonts w:ascii="GHEA Grapalat" w:hAnsi="GHEA Grapalat" w:cs="Sylfaen"/>
          <w:sz w:val="20"/>
          <w:szCs w:val="20"/>
          <w:lang w:val="af-ZA"/>
        </w:rPr>
        <w:t>7</w:t>
      </w:r>
      <w:r w:rsidR="00996C19"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այդ</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թվում</w:t>
      </w:r>
      <w:r w:rsidR="00B37250" w:rsidRPr="00E6597C">
        <w:rPr>
          <w:rFonts w:ascii="GHEA Grapalat" w:hAnsi="GHEA Grapalat" w:cs="Sylfaen"/>
          <w:sz w:val="20"/>
          <w:szCs w:val="20"/>
        </w:rPr>
        <w:t>՝</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մասնակի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բավարարվելու</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կողմից</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տեղեկագրում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հրապարակվելուն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հաջորդող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աշխատանքային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օրը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տվյալ</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քննած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գրավոր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լիազորված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մարմնին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տրամադրում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բողոքարկման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վճարը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կատարած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լինելը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հավաստող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փաստաթղթի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պատճենը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բանկի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անվանումը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հաշվեհամարը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պետք</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փոխանցվի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հետ</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վերադարձվող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գումարը</w:t>
      </w:r>
      <w:r w:rsidR="00B37250" w:rsidRPr="00E6597C">
        <w:rPr>
          <w:rFonts w:ascii="GHEA Grapalat" w:hAnsi="GHEA Grapalat" w:cs="Sylfaen"/>
          <w:sz w:val="20"/>
          <w:szCs w:val="20"/>
          <w:lang w:val="af-ZA"/>
        </w:rPr>
        <w:t>:</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rPr>
        <w:t>Լ</w:t>
      </w:r>
      <w:r w:rsidR="00996C19" w:rsidRPr="00E6597C">
        <w:rPr>
          <w:rFonts w:ascii="GHEA Grapalat" w:hAnsi="GHEA Grapalat" w:cs="Sylfaen"/>
          <w:sz w:val="20"/>
          <w:szCs w:val="20"/>
          <w:lang w:val="ru-RU"/>
        </w:rPr>
        <w:t>իազորված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մարմինը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սույն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կետում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նշված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փաստաթղթի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պատճենը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ստանալու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օրվան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հաջորդող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հինգ</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աշխատանքային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բանկային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հաշվին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միջոցով</w:t>
      </w:r>
      <w:r w:rsidR="00996C19"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B027EF"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bookmarkStart w:id="8" w:name="_Hlk9264773"/>
      <w:r w:rsidR="00B027EF" w:rsidRPr="00E6597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12.4 </w:t>
      </w:r>
      <w:r w:rsidRPr="00E6597C">
        <w:rPr>
          <w:rFonts w:ascii="GHEA Grapalat" w:hAnsi="GHEA Grapalat" w:cs="Sylfaen"/>
          <w:sz w:val="20"/>
          <w:szCs w:val="20"/>
          <w:lang w:val="ru-RU"/>
        </w:rPr>
        <w:t>կետի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ենթակետով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շտկված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12.9</w:t>
      </w:r>
      <w:bookmarkStart w:id="9" w:name="_Hlk9264833"/>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հղումը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արձանագրված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12.</w:t>
      </w:r>
      <w:r w:rsidR="00AF4C3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լրանալու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12.10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ինչպես</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կցելով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առկայության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lastRenderedPageBreak/>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w:t>
      </w:r>
      <w:r w:rsidRPr="00E6597C">
        <w:rPr>
          <w:rFonts w:ascii="GHEA Grapalat" w:hAnsi="GHEA Grapalat" w:cs="Sylfaen"/>
          <w:sz w:val="20"/>
          <w:szCs w:val="20"/>
        </w:rPr>
        <w:t>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բնօրինակից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արտատպված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սկանավորված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ձևով</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12.5 </w:t>
      </w:r>
      <w:r w:rsidRPr="00E6597C">
        <w:rPr>
          <w:rFonts w:ascii="GHEA Grapalat" w:hAnsi="GHEA Grapalat" w:cs="Sylfaen"/>
          <w:sz w:val="20"/>
          <w:szCs w:val="20"/>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էլեկտրոնային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փոստին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ուղարկվելու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w:t>
      </w:r>
    </w:p>
    <w:bookmarkEnd w:id="9"/>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7A2E3D" w:rsidRPr="00E6597C">
        <w:rPr>
          <w:rFonts w:ascii="GHEA Grapalat" w:hAnsi="GHEA Grapalat" w:cs="Sylfaen"/>
          <w:sz w:val="20"/>
          <w:szCs w:val="20"/>
          <w:lang w:val="af-ZA"/>
        </w:rPr>
        <w:t>11</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այնպիսի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ներգրավված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բոլոր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կողմերն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ունենան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w:t>
      </w:r>
      <w:r w:rsidRPr="00E6597C">
        <w:rPr>
          <w:rFonts w:ascii="GHEA Grapalat" w:hAnsi="GHEA Grapalat" w:cs="Sylfaen"/>
          <w:sz w:val="20"/>
          <w:szCs w:val="20"/>
          <w:lang w:val="af-ZA"/>
        </w:rPr>
        <w:t xml:space="preserve"> լինելու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իրենց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տեսակետները։</w:t>
      </w:r>
    </w:p>
    <w:p w:rsidR="007A2E3D" w:rsidRPr="00E6597C" w:rsidRDefault="00996C19" w:rsidP="007A2E3D">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2</w:t>
      </w:r>
      <w:r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քննությունն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իրականացվում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վարույթն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ընդունվելու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օրվանից</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ոչ</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ուշ</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քսան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օրացուցային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ընթացքում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Նշված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ժամկետը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կարող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երկարաձգվել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մեկ</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անգամ՝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մինչև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տասն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օրով՝</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պատճառաբանված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որոշմամբ</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կայացնելու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ապահովում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դրա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մասին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համապատասխան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հայտարարության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հրապարակումը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տեղեկագրում</w:t>
      </w:r>
      <w:r w:rsidR="007A2E3D"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իրավապարտադիր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փոփոխվել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դատարանի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3</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ունի</w:t>
      </w:r>
      <w:r w:rsidRPr="00E6597C" w:rsidDel="00B90C4B">
        <w:rPr>
          <w:rFonts w:ascii="GHEA Grapalat" w:hAnsi="GHEA Grapalat" w:cs="Sylfaen"/>
          <w:sz w:val="20"/>
          <w:szCs w:val="20"/>
          <w:lang w:val="af-ZA"/>
        </w:rPr>
        <w:t xml:space="preserve"> </w:t>
      </w:r>
      <w:r w:rsidRPr="00E6597C">
        <w:rPr>
          <w:rFonts w:ascii="GHEA Grapalat" w:hAnsi="GHEA Grapalat" w:cs="Sylfaen"/>
          <w:sz w:val="20"/>
          <w:szCs w:val="20"/>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հետևյալ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t>ա</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արգելելու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որոշակի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t>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պարտավորեցնելու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չկայացած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հայտարարելու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ընթացակարգը</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պայմանագիրը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անվավեր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ճանաչելու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որոշման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չունեցող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rPr>
        <w:t>հաշվառում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նկատմամբ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իրականացնում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հսկողություն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4</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պատասխանատվություն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հատուցման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p>
    <w:p w:rsidR="00714C96" w:rsidRPr="00E6597C"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5</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00714C96" w:rsidRPr="00E6597C">
        <w:rPr>
          <w:rFonts w:ascii="GHEA Grapalat" w:hAnsi="GHEA Grapalat" w:cs="Sylfaen"/>
          <w:sz w:val="20"/>
          <w:szCs w:val="20"/>
          <w:lang w:val="af-ZA"/>
        </w:rPr>
        <w:t xml:space="preserve">: </w:t>
      </w:r>
      <w:bookmarkStart w:id="10" w:name="_Hlk9265079"/>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քննությունն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իրականացվում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է</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միջոցով</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վերաբերյալ</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կայացված</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որոշման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հետ</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մեկտեղ</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հրապարակվում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տեղեկագրում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անհնարինության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դեպքում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սղագրվում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առցանց</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հեռարձակվում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նաև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համացանցում</w:t>
      </w:r>
      <w:r w:rsidR="00714C96" w:rsidRPr="00E6597C">
        <w:rPr>
          <w:rFonts w:ascii="GHEA Grapalat" w:hAnsi="GHEA Grapalat" w:cs="Sylfaen"/>
          <w:sz w:val="20"/>
          <w:szCs w:val="20"/>
          <w:lang w:val="af-ZA"/>
        </w:rPr>
        <w:t>:</w:t>
      </w:r>
    </w:p>
    <w:bookmarkEnd w:id="10"/>
    <w:p w:rsidR="00996C19" w:rsidRPr="00E6597C" w:rsidRDefault="00714C96" w:rsidP="00996C19">
      <w:pPr>
        <w:ind w:firstLine="567"/>
        <w:jc w:val="both"/>
        <w:rPr>
          <w:rFonts w:ascii="GHEA Grapalat" w:hAnsi="GHEA Grapalat" w:cs="Sylfaen"/>
          <w:sz w:val="20"/>
          <w:szCs w:val="20"/>
          <w:lang w:val="af-ZA"/>
        </w:rPr>
      </w:pPr>
      <w:r w:rsidRPr="00E6597C" w:rsidDel="00714C96">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12.1</w:t>
      </w:r>
      <w:r w:rsidRPr="00E6597C">
        <w:rPr>
          <w:rFonts w:ascii="GHEA Grapalat" w:hAnsi="GHEA Grapalat" w:cs="Sylfaen"/>
          <w:sz w:val="20"/>
          <w:szCs w:val="20"/>
          <w:lang w:val="af-ZA"/>
        </w:rPr>
        <w:t>6</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Յուրաքանչյուր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շահերը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կարող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հիմք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ծառայած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գործողությունների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արդյունքում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ունի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մասնակցելու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մինչև</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վերաբերյալ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որոշում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ընդունելու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ժամկետը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ներկայացնելով</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Օրենքի</w:t>
      </w:r>
      <w:r w:rsidR="00996C19" w:rsidRPr="00E6597C">
        <w:rPr>
          <w:rFonts w:ascii="GHEA Grapalat" w:hAnsi="GHEA Grapalat" w:cs="Sylfaen"/>
          <w:sz w:val="20"/>
          <w:szCs w:val="20"/>
          <w:lang w:val="af-ZA"/>
        </w:rPr>
        <w:t xml:space="preserve"> 50-</w:t>
      </w:r>
      <w:r w:rsidR="00996C19" w:rsidRPr="00E6597C">
        <w:rPr>
          <w:rFonts w:ascii="GHEA Grapalat" w:hAnsi="GHEA Grapalat" w:cs="Sylfaen"/>
          <w:sz w:val="20"/>
          <w:szCs w:val="20"/>
          <w:lang w:val="ru-RU"/>
        </w:rPr>
        <w:t>րդ</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հոդվածի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համաձայն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չմասնակցած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զրկվում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իրավունքից։</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7</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տեղեկագրում` նշելով հրապարակման ամսաթիվը</w:t>
      </w:r>
      <w:r w:rsidRPr="00E6597C">
        <w:rPr>
          <w:rFonts w:ascii="GHEA Grapalat" w:hAnsi="GHEA Grapalat" w:cs="Sylfaen"/>
          <w:sz w:val="20"/>
          <w:szCs w:val="20"/>
          <w:lang w:val="ru-RU"/>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w:t>
      </w:r>
      <w:r w:rsidRPr="00E6597C">
        <w:rPr>
          <w:rFonts w:ascii="GHEA Grapalat" w:hAnsi="GHEA Grapalat" w:cs="Sylfaen"/>
          <w:sz w:val="20"/>
          <w:szCs w:val="20"/>
        </w:rPr>
        <w:t>կ</w:t>
      </w:r>
      <w:r w:rsidRPr="00E6597C">
        <w:rPr>
          <w:rFonts w:ascii="GHEA Grapalat" w:hAnsi="GHEA Grapalat" w:cs="Sylfaen"/>
          <w:sz w:val="20"/>
          <w:szCs w:val="20"/>
          <w:lang w:val="ru-RU"/>
        </w:rPr>
        <w:t>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շահագրգռված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կոնկրետ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գործարքի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հետևանքով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փոխհատուցում։</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9</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Mariam" w:hAnsi="GHEA Mariam"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ինքնաբերաբար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rPr>
        <w:t>Օ</w:t>
      </w:r>
      <w:r w:rsidRPr="00E6597C">
        <w:rPr>
          <w:rFonts w:ascii="GHEA Grapalat" w:hAnsi="GHEA Grapalat" w:cs="Sylfaen"/>
          <w:sz w:val="20"/>
          <w:szCs w:val="20"/>
          <w:lang w:val="ru-RU"/>
        </w:rPr>
        <w:t>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9-</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արդյունքներով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p>
    <w:p w:rsidR="00621350" w:rsidRPr="00E6597C" w:rsidRDefault="00621350" w:rsidP="00621350">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51-</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օրենքի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1-</w:t>
      </w:r>
      <w:r w:rsidRPr="00E6597C">
        <w:rPr>
          <w:rFonts w:ascii="GHEA Grapalat" w:hAnsi="GHEA Grapalat" w:cs="Sylfaen"/>
          <w:sz w:val="20"/>
          <w:szCs w:val="20"/>
          <w:lang w:val="ru-RU"/>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իրավաբանական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w:t>
      </w:r>
    </w:p>
    <w:p w:rsidR="00AE679C" w:rsidRPr="00E6597C" w:rsidRDefault="00996C19" w:rsidP="00996C19">
      <w:pPr>
        <w:ind w:firstLine="567"/>
        <w:jc w:val="both"/>
        <w:rPr>
          <w:rFonts w:ascii="GHEA Grapalat" w:hAnsi="GHEA Grapalat" w:cs="Sylfaen"/>
          <w:b/>
          <w:sz w:val="20"/>
          <w:szCs w:val="20"/>
          <w:lang w:val="es-ES"/>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w:t>
      </w:r>
      <w:r w:rsidRPr="00E6597C">
        <w:rPr>
          <w:rFonts w:ascii="GHEA Grapalat" w:hAnsi="GHEA Grapalat" w:cs="Sylfaen"/>
          <w:sz w:val="20"/>
          <w:szCs w:val="20"/>
          <w:lang w:val="ru-RU"/>
        </w:rPr>
        <w:t>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lastRenderedPageBreak/>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096865" w:rsidRPr="00E6597C" w:rsidRDefault="00096865" w:rsidP="00EF3662">
      <w:pPr>
        <w:ind w:firstLine="567"/>
        <w:jc w:val="center"/>
        <w:rPr>
          <w:rFonts w:ascii="GHEA Grapalat" w:hAnsi="GHEA Grapalat"/>
          <w:b/>
          <w:szCs w:val="22"/>
          <w:lang w:val="af-ZA"/>
        </w:rPr>
      </w:pPr>
      <w:r w:rsidRPr="00E6597C">
        <w:rPr>
          <w:rFonts w:ascii="GHEA Grapalat" w:hAnsi="GHEA Grapalat" w:cs="Sylfaen"/>
          <w:b/>
          <w:szCs w:val="22"/>
          <w:lang w:val="es-ES"/>
        </w:rPr>
        <w:t>ՄԱՍ</w:t>
      </w:r>
      <w:r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E86ED5" w:rsidP="00EF3662">
      <w:pPr>
        <w:pStyle w:val="aa"/>
        <w:ind w:right="-7"/>
        <w:jc w:val="center"/>
        <w:rPr>
          <w:rFonts w:ascii="GHEA Grapalat" w:hAnsi="GHEA Grapalat"/>
          <w:b/>
          <w:szCs w:val="22"/>
          <w:lang w:val="af-ZA"/>
        </w:rPr>
      </w:pPr>
      <w:r>
        <w:rPr>
          <w:rFonts w:ascii="GHEA Grapalat" w:hAnsi="GHEA Grapalat" w:cs="Sylfaen"/>
          <w:b/>
          <w:szCs w:val="22"/>
          <w:lang w:val="hy-AM"/>
        </w:rPr>
        <w:t>Գ</w:t>
      </w:r>
      <w:r w:rsidR="00DB00D3">
        <w:rPr>
          <w:rFonts w:ascii="GHEA Grapalat" w:hAnsi="GHEA Grapalat" w:cs="Sylfaen"/>
          <w:b/>
          <w:szCs w:val="22"/>
          <w:lang w:val="hy-AM"/>
        </w:rPr>
        <w:t xml:space="preserve"> </w:t>
      </w:r>
      <w:r>
        <w:rPr>
          <w:rFonts w:ascii="GHEA Grapalat" w:hAnsi="GHEA Grapalat" w:cs="Sylfaen"/>
          <w:b/>
          <w:szCs w:val="22"/>
          <w:lang w:val="hy-AM"/>
        </w:rPr>
        <w:t>Ն</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Ն</w:t>
      </w:r>
      <w:r w:rsidR="00DB00D3">
        <w:rPr>
          <w:rFonts w:ascii="GHEA Grapalat" w:hAnsi="GHEA Grapalat" w:cs="Sylfaen"/>
          <w:b/>
          <w:szCs w:val="22"/>
          <w:lang w:val="hy-AM"/>
        </w:rPr>
        <w:t xml:space="preserve"> </w:t>
      </w:r>
      <w:r>
        <w:rPr>
          <w:rFonts w:ascii="GHEA Grapalat" w:hAnsi="GHEA Grapalat" w:cs="Sylfaen"/>
          <w:b/>
          <w:szCs w:val="22"/>
          <w:lang w:val="hy-AM"/>
        </w:rPr>
        <w:t>Շ</w:t>
      </w:r>
      <w:r w:rsidR="00DB00D3">
        <w:rPr>
          <w:rFonts w:ascii="GHEA Grapalat" w:hAnsi="GHEA Grapalat" w:cs="Sylfaen"/>
          <w:b/>
          <w:szCs w:val="22"/>
          <w:lang w:val="hy-AM"/>
        </w:rPr>
        <w:t xml:space="preserve"> </w:t>
      </w:r>
      <w:r>
        <w:rPr>
          <w:rFonts w:ascii="GHEA Grapalat" w:hAnsi="GHEA Grapalat" w:cs="Sylfaen"/>
          <w:b/>
          <w:szCs w:val="22"/>
          <w:lang w:val="hy-AM"/>
        </w:rPr>
        <w:t>Մ</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Ն Հ</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Ր</w:t>
      </w:r>
      <w:r w:rsidR="00DB00D3">
        <w:rPr>
          <w:rFonts w:ascii="GHEA Grapalat" w:hAnsi="GHEA Grapalat" w:cs="Sylfaen"/>
          <w:b/>
          <w:szCs w:val="22"/>
          <w:lang w:val="hy-AM"/>
        </w:rPr>
        <w:t xml:space="preserve"> </w:t>
      </w:r>
      <w:r>
        <w:rPr>
          <w:rFonts w:ascii="GHEA Grapalat" w:hAnsi="GHEA Grapalat" w:cs="Sylfaen"/>
          <w:b/>
          <w:szCs w:val="22"/>
          <w:lang w:val="hy-AM"/>
        </w:rPr>
        <w:t>Ց</w:t>
      </w:r>
      <w:r w:rsidR="00DB00D3">
        <w:rPr>
          <w:rFonts w:ascii="GHEA Grapalat" w:hAnsi="GHEA Grapalat" w:cs="Sylfaen"/>
          <w:b/>
          <w:szCs w:val="22"/>
          <w:lang w:val="hy-AM"/>
        </w:rPr>
        <w:t xml:space="preserve"> </w:t>
      </w:r>
      <w:r>
        <w:rPr>
          <w:rFonts w:ascii="GHEA Grapalat" w:hAnsi="GHEA Grapalat" w:cs="Sylfaen"/>
          <w:b/>
          <w:szCs w:val="22"/>
          <w:lang w:val="hy-AM"/>
        </w:rPr>
        <w:t>Մ</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 xml:space="preserve">Ն </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rsidR="00EF4630" w:rsidRPr="00BC42E1" w:rsidRDefault="00EF4630" w:rsidP="00505AD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FF3C84">
        <w:rPr>
          <w:rFonts w:ascii="GHEA Grapalat" w:hAnsi="GHEA Grapalat" w:cs="Sylfaen"/>
          <w:sz w:val="20"/>
          <w:szCs w:val="24"/>
          <w:vertAlign w:val="superscript"/>
          <w:lang w:val="af-ZA" w:eastAsia="en-US"/>
        </w:rPr>
        <w:t>15</w:t>
      </w:r>
      <w:r w:rsidR="00FF3C84">
        <w:rPr>
          <w:rFonts w:ascii="GHEA Grapalat" w:hAnsi="GHEA Grapalat" w:cs="Sylfaen"/>
          <w:sz w:val="20"/>
          <w:szCs w:val="24"/>
          <w:lang w:val="af-ZA" w:eastAsia="en-US"/>
        </w:rPr>
        <w:t xml:space="preserve"> </w:t>
      </w:r>
      <w:r w:rsidR="00FF3C84"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4"/>
      </w:r>
    </w:p>
    <w:p w:rsidR="002E11D1"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2.</w:t>
      </w:r>
      <w:r w:rsidR="001B4948">
        <w:rPr>
          <w:rFonts w:ascii="GHEA Grapalat" w:hAnsi="GHEA Grapalat" w:cs="Sylfaen"/>
          <w:sz w:val="20"/>
          <w:lang w:val="hy-AM"/>
        </w:rPr>
        <w:t>4</w:t>
      </w:r>
      <w:r w:rsidR="00FF3C84">
        <w:rPr>
          <w:rFonts w:ascii="GHEA Grapalat" w:hAnsi="GHEA Grapalat" w:cs="Sylfaen"/>
          <w:sz w:val="20"/>
          <w:lang w:val="af-ZA"/>
        </w:rPr>
        <w:t xml:space="preserve"> </w:t>
      </w:r>
      <w:r w:rsidR="00E67BA7" w:rsidRPr="00E6597C">
        <w:rPr>
          <w:rFonts w:ascii="GHEA Grapalat" w:hAnsi="GHEA Grapalat" w:cs="Sylfaen"/>
          <w:sz w:val="20"/>
          <w:lang w:val="hy-AM"/>
        </w:rPr>
        <w:t>գնային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առաջարկ</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համաձայն</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հավելված</w:t>
      </w:r>
      <w:r w:rsidR="00294FFF" w:rsidRPr="00E6597C">
        <w:rPr>
          <w:rFonts w:ascii="GHEA Grapalat" w:hAnsi="GHEA Grapalat" w:cs="Sylfaen"/>
          <w:sz w:val="20"/>
          <w:lang w:val="af-ZA"/>
        </w:rPr>
        <w:t xml:space="preserve"> N </w:t>
      </w:r>
      <w:r w:rsidR="004D557A" w:rsidRPr="00E6597C">
        <w:rPr>
          <w:rFonts w:ascii="GHEA Grapalat" w:hAnsi="GHEA Grapalat" w:cs="Sylfaen"/>
          <w:sz w:val="20"/>
          <w:lang w:val="af-ZA"/>
        </w:rPr>
        <w:t>2</w:t>
      </w:r>
      <w:r w:rsidR="00294FFF" w:rsidRPr="00E6597C">
        <w:rPr>
          <w:rFonts w:ascii="GHEA Grapalat" w:hAnsi="GHEA Grapalat" w:cs="Sylfaen"/>
          <w:sz w:val="20"/>
          <w:lang w:val="af-ZA"/>
        </w:rPr>
        <w:t>-</w:t>
      </w:r>
      <w:r w:rsidR="00294FFF" w:rsidRPr="00E6597C">
        <w:rPr>
          <w:rFonts w:ascii="GHEA Grapalat" w:hAnsi="GHEA Grapalat" w:cs="Sylfaen"/>
          <w:sz w:val="20"/>
          <w:lang w:val="hy-AM"/>
        </w:rPr>
        <w:t>ի</w:t>
      </w:r>
      <w:r w:rsidR="00294FFF" w:rsidRPr="00E6597C">
        <w:rPr>
          <w:rFonts w:ascii="GHEA Grapalat" w:hAnsi="GHEA Grapalat" w:cs="Sylfaen"/>
          <w:sz w:val="20"/>
          <w:lang w:val="af-ZA"/>
        </w:rPr>
        <w:t>: Գնային առաջարկը</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ներկայացվում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է</w:t>
      </w:r>
      <w:r w:rsidR="00E67BA7" w:rsidRPr="00E6597C">
        <w:rPr>
          <w:rFonts w:ascii="GHEA Grapalat" w:hAnsi="GHEA Grapalat" w:cs="Sylfaen"/>
          <w:sz w:val="20"/>
          <w:lang w:val="af-ZA"/>
        </w:rPr>
        <w:t xml:space="preserve"> </w:t>
      </w:r>
      <w:r w:rsidR="005A1D54" w:rsidRPr="00E6597C">
        <w:rPr>
          <w:rFonts w:ascii="GHEA Grapalat" w:hAnsi="GHEA Grapalat" w:cs="Sylfaen"/>
          <w:sz w:val="20"/>
          <w:szCs w:val="20"/>
          <w:lang w:val="hy-AM"/>
        </w:rPr>
        <w:t xml:space="preserve">արժեք, </w:t>
      </w:r>
      <w:r w:rsidR="00357C32" w:rsidRPr="00A27D90">
        <w:rPr>
          <w:rFonts w:ascii="GHEA Grapalat" w:hAnsi="GHEA Grapalat" w:cs="Sylfaen"/>
          <w:sz w:val="20"/>
          <w:lang w:val="af-ZA"/>
        </w:rPr>
        <w:t xml:space="preserve">(ինքնարժեքի և կանխատեսվող շահույթի հանրագումարը) </w:t>
      </w:r>
      <w:r w:rsidR="00E67BA7" w:rsidRPr="00E6597C">
        <w:rPr>
          <w:rFonts w:ascii="GHEA Grapalat" w:hAnsi="GHEA Grapalat" w:cs="Sylfaen"/>
          <w:sz w:val="20"/>
          <w:lang w:val="hy-AM"/>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ավելացված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արժեքի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հարկ</w:t>
      </w:r>
      <w:r w:rsidR="00E67BA7" w:rsidRPr="00E6597C" w:rsidDel="001A1F55">
        <w:rPr>
          <w:rFonts w:ascii="GHEA Grapalat" w:hAnsi="GHEA Grapalat" w:cs="Sylfaen"/>
          <w:sz w:val="20"/>
          <w:lang w:val="af-ZA"/>
        </w:rPr>
        <w:t xml:space="preserve"> </w:t>
      </w:r>
      <w:r w:rsidR="00E67BA7" w:rsidRPr="00E6597C">
        <w:rPr>
          <w:rFonts w:ascii="GHEA Grapalat" w:hAnsi="GHEA Grapalat" w:cs="Sylfaen"/>
          <w:sz w:val="20"/>
          <w:lang w:val="hy-AM"/>
        </w:rPr>
        <w:t>ընդհանրական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բաղադրիչներից</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բաղկացած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հաշվարկի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ձևով։</w:t>
      </w:r>
      <w:r w:rsidR="00E67BA7" w:rsidRPr="00E6597C">
        <w:rPr>
          <w:rFonts w:ascii="GHEA Grapalat" w:hAnsi="GHEA Grapalat" w:cs="Sylfaen"/>
          <w:sz w:val="20"/>
          <w:lang w:val="af-ZA"/>
        </w:rPr>
        <w:t xml:space="preserve"> </w:t>
      </w:r>
      <w:r w:rsidR="00357C32">
        <w:rPr>
          <w:rFonts w:ascii="GHEA Grapalat" w:hAnsi="GHEA Grapalat" w:cs="Sylfaen"/>
          <w:sz w:val="20"/>
        </w:rPr>
        <w:t>Ա</w:t>
      </w:r>
      <w:r w:rsidR="005A1D54" w:rsidRPr="00E6597C">
        <w:rPr>
          <w:rFonts w:ascii="GHEA Grapalat" w:hAnsi="GHEA Grapalat" w:cs="Sylfaen"/>
          <w:sz w:val="20"/>
          <w:lang w:val="hy-AM"/>
        </w:rPr>
        <w:t>րժեքի</w:t>
      </w:r>
      <w:r w:rsidR="005A1D54" w:rsidRPr="00E6597C">
        <w:rPr>
          <w:rFonts w:ascii="GHEA Grapalat" w:hAnsi="GHEA Grapalat" w:cs="Sylfaen"/>
          <w:sz w:val="20"/>
          <w:lang w:val="af-ZA"/>
        </w:rPr>
        <w:t xml:space="preserve"> </w:t>
      </w:r>
      <w:r w:rsidR="00E67BA7" w:rsidRPr="00E6597C">
        <w:rPr>
          <w:rFonts w:ascii="GHEA Grapalat" w:hAnsi="GHEA Grapalat" w:cs="Sylfaen"/>
          <w:sz w:val="20"/>
          <w:lang w:val="ru-RU"/>
        </w:rPr>
        <w:t>բաղադրիչների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հաշվարկ</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բացվածք</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կամ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այլ</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մանրամասներ</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չեն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պահանջվում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ներկայացվում</w:t>
      </w:r>
      <w:r w:rsidR="002E11D1" w:rsidRPr="00E6597C">
        <w:rPr>
          <w:rFonts w:ascii="GHEA Grapalat" w:hAnsi="GHEA Grapalat" w:cs="Sylfaen"/>
          <w:sz w:val="20"/>
          <w:lang w:val="af-ZA"/>
        </w:rPr>
        <w:t>.</w:t>
      </w:r>
    </w:p>
    <w:p w:rsidR="002E11D1" w:rsidRPr="004605D7" w:rsidRDefault="002E11D1" w:rsidP="002E11D1">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FA08F6">
        <w:rPr>
          <w:rFonts w:ascii="GHEA Grapalat" w:hAnsi="GHEA Grapalat"/>
          <w:sz w:val="20"/>
          <w:szCs w:val="20"/>
          <w:lang w:val="hy-AM"/>
        </w:rPr>
        <w:t xml:space="preserve">1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2572B" w:rsidRPr="00E6597C" w:rsidRDefault="00B15C39" w:rsidP="00EF3662">
      <w:pPr>
        <w:pStyle w:val="31"/>
        <w:spacing w:line="240" w:lineRule="auto"/>
        <w:jc w:val="right"/>
        <w:rPr>
          <w:rFonts w:ascii="GHEA Grapalat" w:hAnsi="GHEA Grapalat" w:cs="Arial"/>
          <w:b/>
          <w:lang w:val="es-ES"/>
        </w:rPr>
      </w:pPr>
      <w:r w:rsidRPr="0033189A">
        <w:rPr>
          <w:rFonts w:ascii="GHEA Grapalat" w:hAnsi="GHEA Grapalat"/>
          <w:b/>
          <w:i/>
          <w:lang w:val="hy-AM"/>
        </w:rPr>
        <w:t xml:space="preserve">&lt;&lt;ԿՄԱՀ-ԳՀԱՇՁԲ-20/04&gt;&gt; </w:t>
      </w:r>
      <w:r w:rsidR="00B2572B" w:rsidRPr="00E6597C">
        <w:rPr>
          <w:rFonts w:ascii="GHEA Grapalat" w:hAnsi="GHEA Grapalat" w:cs="Sylfaen"/>
          <w:b/>
          <w:lang w:val="es-ES"/>
        </w:rPr>
        <w:t>ծածկագրով</w:t>
      </w:r>
    </w:p>
    <w:p w:rsidR="00B2572B" w:rsidRPr="00E6597C" w:rsidRDefault="008017D8" w:rsidP="00EF3662">
      <w:pPr>
        <w:pStyle w:val="31"/>
        <w:spacing w:line="240" w:lineRule="auto"/>
        <w:jc w:val="right"/>
        <w:rPr>
          <w:rFonts w:ascii="GHEA Grapalat" w:hAnsi="GHEA Grapalat" w:cs="Arial"/>
          <w:b/>
          <w:lang w:val="es-ES"/>
        </w:rPr>
      </w:pPr>
      <w:r w:rsidRPr="008017D8">
        <w:rPr>
          <w:rFonts w:ascii="GHEA Grapalat" w:hAnsi="GHEA Grapalat" w:cs="Arial"/>
          <w:b/>
          <w:i/>
          <w:lang w:val="hy-AM"/>
        </w:rPr>
        <w:t>գնանշման հարցման</w:t>
      </w:r>
      <w:r>
        <w:rPr>
          <w:rFonts w:ascii="GHEA Grapalat" w:hAnsi="GHEA Grapalat" w:cs="Arial"/>
          <w:lang w:val="hy-AM"/>
        </w:rPr>
        <w:t xml:space="preserve"> </w:t>
      </w:r>
      <w:r w:rsidRPr="00E6597C">
        <w:rPr>
          <w:rFonts w:ascii="GHEA Grapalat" w:hAnsi="GHEA Grapalat" w:cs="Arial"/>
          <w:lang w:val="es-ES"/>
        </w:rPr>
        <w:t xml:space="preserve"> </w:t>
      </w:r>
      <w:r w:rsidR="00B2572B" w:rsidRPr="00E6597C">
        <w:rPr>
          <w:rFonts w:ascii="GHEA Grapalat" w:hAnsi="GHEA Grapalat" w:cs="Sylfaen"/>
          <w:b/>
          <w:lang w:val="es-ES"/>
        </w:rPr>
        <w:t>հրավերի</w:t>
      </w:r>
    </w:p>
    <w:p w:rsidR="00B2572B" w:rsidRPr="00E6597C" w:rsidRDefault="00B2572B" w:rsidP="00EF3662">
      <w:pPr>
        <w:jc w:val="center"/>
        <w:rPr>
          <w:rFonts w:ascii="GHEA Grapalat" w:hAnsi="GHEA Grapalat" w:cs="Sylfaen"/>
          <w:b/>
          <w:lang w:val="es-ES"/>
        </w:rPr>
      </w:pPr>
    </w:p>
    <w:p w:rsidR="00B2572B" w:rsidRPr="00B15C39" w:rsidRDefault="00B2572B" w:rsidP="00EF3662">
      <w:pPr>
        <w:jc w:val="center"/>
        <w:rPr>
          <w:rFonts w:ascii="GHEA Grapalat" w:hAnsi="GHEA Grapalat" w:cs="Arial"/>
          <w:b/>
          <w:lang w:val="hy-AM"/>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rsidR="00B2572B" w:rsidRPr="00576F84" w:rsidRDefault="00576F84" w:rsidP="00EF3662">
      <w:pPr>
        <w:pStyle w:val="6"/>
        <w:jc w:val="center"/>
        <w:rPr>
          <w:rFonts w:ascii="GHEA Grapalat" w:hAnsi="GHEA Grapalat" w:cs="Arial"/>
          <w:color w:val="auto"/>
          <w:sz w:val="24"/>
          <w:szCs w:val="24"/>
          <w:lang w:val="es-ES"/>
        </w:rPr>
      </w:pPr>
      <w:r w:rsidRPr="00576F84">
        <w:rPr>
          <w:rFonts w:ascii="GHEA Grapalat" w:hAnsi="GHEA Grapalat" w:cs="Arial"/>
          <w:sz w:val="24"/>
          <w:szCs w:val="24"/>
          <w:lang w:val="hy-AM"/>
        </w:rPr>
        <w:t xml:space="preserve">Գնանշման Հարցմանը </w:t>
      </w:r>
      <w:r w:rsidRPr="00576F84">
        <w:rPr>
          <w:rFonts w:ascii="GHEA Grapalat" w:hAnsi="GHEA Grapalat" w:cs="Arial"/>
          <w:sz w:val="24"/>
          <w:szCs w:val="24"/>
          <w:lang w:val="es-ES"/>
        </w:rPr>
        <w:t xml:space="preserve"> </w:t>
      </w:r>
      <w:r w:rsidR="00B2572B" w:rsidRPr="00576F84">
        <w:rPr>
          <w:rFonts w:ascii="GHEA Grapalat" w:hAnsi="GHEA Grapalat" w:cs="Sylfaen"/>
          <w:color w:val="auto"/>
          <w:sz w:val="24"/>
          <w:szCs w:val="24"/>
          <w:lang w:val="es-ES"/>
        </w:rPr>
        <w:t>մասնակցելու</w:t>
      </w:r>
      <w:r w:rsidR="00B2572B" w:rsidRPr="00576F84">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9B15DB">
        <w:rPr>
          <w:rFonts w:ascii="GHEA Grapalat" w:hAnsi="GHEA Grapalat"/>
          <w:sz w:val="22"/>
          <w:szCs w:val="22"/>
          <w:lang w:val="es-ES"/>
        </w:rPr>
        <w:t xml:space="preserve"> </w:t>
      </w:r>
      <w:r w:rsidR="009B15DB" w:rsidRPr="00C75B35">
        <w:rPr>
          <w:rFonts w:ascii="GHEA Grapalat" w:hAnsi="GHEA Grapalat"/>
          <w:b/>
          <w:sz w:val="16"/>
          <w:szCs w:val="16"/>
          <w:lang w:val="hy-AM"/>
        </w:rPr>
        <w:t>&lt;&lt;</w:t>
      </w:r>
      <w:r w:rsidR="009B15DB" w:rsidRPr="00C75B35">
        <w:rPr>
          <w:rFonts w:ascii="GHEA Grapalat" w:hAnsi="GHEA Grapalat"/>
          <w:b/>
          <w:sz w:val="20"/>
          <w:szCs w:val="20"/>
          <w:lang w:val="hy-AM"/>
        </w:rPr>
        <w:t>ԿՄԱՀ-ԳՀԱՇՁԲ-20/04</w:t>
      </w:r>
      <w:r w:rsidR="009B15DB" w:rsidRPr="00C75B35">
        <w:rPr>
          <w:rFonts w:ascii="GHEA Grapalat" w:hAnsi="GHEA Grapalat"/>
          <w:b/>
          <w:sz w:val="16"/>
          <w:szCs w:val="16"/>
          <w:lang w:val="hy-AM"/>
        </w:rPr>
        <w:t>&gt;&gt;</w:t>
      </w:r>
      <w:r w:rsidR="009B15DB" w:rsidRPr="0033189A">
        <w:rPr>
          <w:rFonts w:ascii="GHEA Grapalat" w:hAnsi="GHEA Grapalat"/>
          <w:b/>
          <w:i/>
          <w:lang w:val="hy-AM"/>
        </w:rPr>
        <w:t xml:space="preserve"> </w:t>
      </w:r>
      <w:r w:rsidRPr="00E6597C">
        <w:rPr>
          <w:rFonts w:ascii="GHEA Grapalat" w:hAnsi="GHEA Grapalat" w:cs="Sylfaen"/>
          <w:sz w:val="20"/>
          <w:szCs w:val="20"/>
          <w:lang w:val="es-ES"/>
        </w:rPr>
        <w:t>ծածկագրով հայտարարված</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rsidR="00B2572B" w:rsidRPr="00E6597C" w:rsidRDefault="009B15DB" w:rsidP="00EF3662">
      <w:pPr>
        <w:jc w:val="both"/>
        <w:rPr>
          <w:rFonts w:ascii="GHEA Grapalat" w:hAnsi="GHEA Grapalat" w:cs="Sylfaen"/>
          <w:sz w:val="20"/>
          <w:szCs w:val="20"/>
          <w:lang w:val="es-ES"/>
        </w:rPr>
      </w:pPr>
      <w:r w:rsidRPr="009B15DB">
        <w:rPr>
          <w:rFonts w:ascii="GHEA Grapalat" w:hAnsi="GHEA Grapalat" w:cs="Arial"/>
          <w:i/>
          <w:sz w:val="20"/>
          <w:szCs w:val="20"/>
          <w:lang w:val="hy-AM"/>
        </w:rPr>
        <w:t>գնանշման հարցման</w:t>
      </w:r>
      <w:r>
        <w:rPr>
          <w:rFonts w:ascii="GHEA Grapalat" w:hAnsi="GHEA Grapalat" w:cs="Arial"/>
          <w:sz w:val="20"/>
          <w:szCs w:val="20"/>
          <w:lang w:val="hy-AM"/>
        </w:rPr>
        <w:t xml:space="preserve"> </w:t>
      </w:r>
      <w:r w:rsidRPr="00E6597C">
        <w:rPr>
          <w:rFonts w:ascii="GHEA Grapalat" w:hAnsi="GHEA Grapalat" w:cs="Arial"/>
          <w:sz w:val="20"/>
          <w:szCs w:val="20"/>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B15C39" w:rsidRPr="00B15C39">
        <w:rPr>
          <w:rFonts w:ascii="GHEA Grapalat" w:hAnsi="GHEA Grapalat"/>
          <w:sz w:val="20"/>
          <w:szCs w:val="20"/>
          <w:lang w:val="hy-AM"/>
        </w:rPr>
        <w:t>&lt;&lt;ԿՄԱՀ-ԳՀԱՇՁԲ-20/04&gt;&gt;</w:t>
      </w:r>
      <w:r w:rsidR="00B15C39" w:rsidRPr="0033189A">
        <w:rPr>
          <w:rFonts w:ascii="GHEA Grapalat" w:hAnsi="GHEA Grapalat"/>
          <w:b/>
          <w:i/>
          <w:lang w:val="hy-AM"/>
        </w:rPr>
        <w:t xml:space="preserve"> </w:t>
      </w:r>
      <w:r w:rsidRPr="00E6597C">
        <w:rPr>
          <w:rFonts w:ascii="GHEA Grapalat" w:hAnsi="GHEA Grapalat" w:cs="Arial"/>
          <w:sz w:val="20"/>
          <w:szCs w:val="20"/>
          <w:lang w:val="es-ES"/>
        </w:rPr>
        <w:t xml:space="preserve">ծածկագրով  </w:t>
      </w:r>
      <w:r w:rsidR="00576F84">
        <w:rPr>
          <w:rFonts w:ascii="GHEA Grapalat" w:hAnsi="GHEA Grapalat" w:cs="Arial"/>
          <w:sz w:val="20"/>
          <w:szCs w:val="20"/>
          <w:lang w:val="hy-AM"/>
        </w:rPr>
        <w:t xml:space="preserve">գնանշման հարցման </w:t>
      </w:r>
      <w:r w:rsidR="00576F84" w:rsidRPr="00E6597C">
        <w:rPr>
          <w:rFonts w:ascii="GHEA Grapalat" w:hAnsi="GHEA Grapalat" w:cs="Arial"/>
          <w:sz w:val="20"/>
          <w:szCs w:val="20"/>
          <w:lang w:val="es-ES"/>
        </w:rPr>
        <w:t xml:space="preserve"> </w:t>
      </w:r>
      <w:r w:rsidRPr="00E6597C">
        <w:rPr>
          <w:rFonts w:ascii="GHEA Grapalat" w:hAnsi="GHEA Grapalat" w:cs="Arial"/>
          <w:sz w:val="20"/>
          <w:szCs w:val="20"/>
          <w:lang w:val="es-ES"/>
        </w:rPr>
        <w:t xml:space="preserve">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գնային առաջարկի չափով որակավորման ապահովում</w:t>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B15C39" w:rsidRPr="00B15C39">
        <w:rPr>
          <w:rFonts w:ascii="GHEA Grapalat" w:hAnsi="GHEA Grapalat"/>
          <w:sz w:val="20"/>
          <w:szCs w:val="20"/>
          <w:lang w:val="hy-AM"/>
        </w:rPr>
        <w:t>&lt;&lt;ԿՄԱՀ-ԳՀԱՇՁԲ-20/04&gt;&gt;</w:t>
      </w:r>
      <w:r w:rsidR="00B15C39" w:rsidRPr="0033189A">
        <w:rPr>
          <w:rFonts w:ascii="GHEA Grapalat" w:hAnsi="GHEA Grapalat"/>
          <w:b/>
          <w:i/>
          <w:lang w:val="hy-AM"/>
        </w:rPr>
        <w:t xml:space="preserve"> </w:t>
      </w:r>
      <w:r w:rsidR="006C3873" w:rsidRPr="00E6597C">
        <w:rPr>
          <w:rFonts w:ascii="GHEA Grapalat" w:hAnsi="GHEA Grapalat" w:cs="Arial"/>
          <w:sz w:val="20"/>
          <w:szCs w:val="20"/>
          <w:lang w:val="es-ES"/>
        </w:rPr>
        <w:t xml:space="preserve">ծածկագրով </w:t>
      </w:r>
      <w:r w:rsidR="00576F84">
        <w:rPr>
          <w:rFonts w:ascii="GHEA Grapalat" w:hAnsi="GHEA Grapalat" w:cs="Arial"/>
          <w:sz w:val="20"/>
          <w:szCs w:val="20"/>
          <w:lang w:val="hy-AM"/>
        </w:rPr>
        <w:t xml:space="preserve">գնանշման հարցման </w:t>
      </w:r>
      <w:r w:rsidR="006C3873" w:rsidRPr="00E6597C">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lastRenderedPageBreak/>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E6597C" w:rsidRDefault="006C3873" w:rsidP="00975F7E">
      <w:pPr>
        <w:numPr>
          <w:ilvl w:val="0"/>
          <w:numId w:val="18"/>
        </w:numPr>
        <w:ind w:left="0" w:firstLine="720"/>
        <w:jc w:val="both"/>
        <w:rPr>
          <w:rFonts w:ascii="GHEA Grapalat" w:hAnsi="GHEA Grapalat" w:cs="Sylfaen"/>
          <w:sz w:val="20"/>
          <w:lang w:val="es-ES"/>
        </w:rPr>
      </w:pPr>
      <w:r w:rsidRPr="00E6597C">
        <w:rPr>
          <w:rFonts w:ascii="GHEA Grapalat" w:hAnsi="GHEA Grapalat" w:cs="Arial"/>
          <w:sz w:val="20"/>
          <w:szCs w:val="20"/>
          <w:lang w:val="es-ES"/>
        </w:rPr>
        <w:t>ստորև ներկայացնում է հայտը ներկայացնելու օրվա դրությամբ ա</w:t>
      </w:r>
      <w:r w:rsidRPr="00E6597C">
        <w:rPr>
          <w:rFonts w:ascii="GHEA Grapalat" w:hAnsi="GHEA Grapalat" w:cs="Sylfaen"/>
          <w:sz w:val="20"/>
        </w:rPr>
        <w:t>յն</w:t>
      </w:r>
      <w:r w:rsidRPr="00E6597C">
        <w:rPr>
          <w:rFonts w:ascii="GHEA Grapalat" w:hAnsi="GHEA Grapalat" w:cs="Sylfaen"/>
          <w:sz w:val="20"/>
          <w:lang w:val="es-ES"/>
        </w:rPr>
        <w:t xml:space="preserve"> </w:t>
      </w:r>
      <w:r w:rsidRPr="00E6597C">
        <w:rPr>
          <w:rFonts w:ascii="GHEA Grapalat" w:hAnsi="GHEA Grapalat" w:cs="Sylfaen"/>
          <w:sz w:val="20"/>
        </w:rPr>
        <w:t>ֆիզիկական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ուղղակի</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անուղղակի</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կանոնադրական</w:t>
      </w:r>
      <w:r w:rsidRPr="00E6597C">
        <w:rPr>
          <w:rFonts w:ascii="GHEA Grapalat" w:hAnsi="GHEA Grapalat" w:cs="Sylfaen"/>
          <w:sz w:val="20"/>
          <w:lang w:val="es-ES"/>
        </w:rPr>
        <w:t xml:space="preserve"> </w:t>
      </w:r>
      <w:r w:rsidRPr="00E6597C">
        <w:rPr>
          <w:rFonts w:ascii="GHEA Grapalat" w:hAnsi="GHEA Grapalat" w:cs="Sylfaen"/>
          <w:sz w:val="20"/>
        </w:rPr>
        <w:t>կապիտալում</w:t>
      </w:r>
      <w:r w:rsidRPr="00E6597C">
        <w:rPr>
          <w:rFonts w:ascii="GHEA Grapalat" w:hAnsi="GHEA Grapalat" w:cs="Sylfaen"/>
          <w:sz w:val="20"/>
          <w:lang w:val="es-ES"/>
        </w:rPr>
        <w:t xml:space="preserve"> </w:t>
      </w:r>
      <w:r w:rsidRPr="00E6597C">
        <w:rPr>
          <w:rFonts w:ascii="GHEA Grapalat" w:hAnsi="GHEA Grapalat" w:cs="Sylfaen"/>
          <w:sz w:val="20"/>
        </w:rPr>
        <w:t>քվեարկող</w:t>
      </w:r>
      <w:r w:rsidRPr="00E6597C">
        <w:rPr>
          <w:rFonts w:ascii="GHEA Grapalat" w:hAnsi="GHEA Grapalat" w:cs="Sylfaen"/>
          <w:sz w:val="20"/>
          <w:lang w:val="es-ES"/>
        </w:rPr>
        <w:t xml:space="preserve"> </w:t>
      </w:r>
      <w:r w:rsidRPr="00E6597C">
        <w:rPr>
          <w:rFonts w:ascii="GHEA Grapalat" w:hAnsi="GHEA Grapalat" w:cs="Sylfaen"/>
          <w:sz w:val="20"/>
        </w:rPr>
        <w:t>բաժնետոմսերի</w:t>
      </w:r>
      <w:r w:rsidRPr="00E6597C">
        <w:rPr>
          <w:rFonts w:ascii="GHEA Grapalat" w:hAnsi="GHEA Grapalat" w:cs="Sylfaen"/>
          <w:sz w:val="20"/>
          <w:lang w:val="es-ES"/>
        </w:rPr>
        <w:t xml:space="preserve"> (</w:t>
      </w:r>
      <w:r w:rsidRPr="00E6597C">
        <w:rPr>
          <w:rFonts w:ascii="GHEA Grapalat" w:hAnsi="GHEA Grapalat" w:cs="Sylfaen"/>
          <w:sz w:val="20"/>
        </w:rPr>
        <w:t>բաժնեմասերի</w:t>
      </w:r>
      <w:r w:rsidRPr="00E6597C">
        <w:rPr>
          <w:rFonts w:ascii="GHEA Grapalat" w:hAnsi="GHEA Grapalat" w:cs="Sylfaen"/>
          <w:sz w:val="20"/>
          <w:lang w:val="es-ES"/>
        </w:rPr>
        <w:t xml:space="preserve">, </w:t>
      </w:r>
      <w:r w:rsidRPr="00E6597C">
        <w:rPr>
          <w:rFonts w:ascii="GHEA Grapalat" w:hAnsi="GHEA Grapalat" w:cs="Sylfaen"/>
          <w:sz w:val="20"/>
        </w:rPr>
        <w:t>փայերի</w:t>
      </w:r>
      <w:r w:rsidRPr="00E6597C">
        <w:rPr>
          <w:rFonts w:ascii="GHEA Grapalat" w:hAnsi="GHEA Grapalat" w:cs="Sylfaen"/>
          <w:sz w:val="20"/>
          <w:lang w:val="es-ES"/>
        </w:rPr>
        <w:t xml:space="preserve">) </w:t>
      </w:r>
      <w:r w:rsidRPr="00E6597C">
        <w:rPr>
          <w:rFonts w:ascii="GHEA Grapalat" w:hAnsi="GHEA Grapalat" w:cs="Sylfaen"/>
          <w:sz w:val="20"/>
        </w:rPr>
        <w:t>ավել</w:t>
      </w:r>
      <w:r w:rsidRPr="00E6597C">
        <w:rPr>
          <w:rFonts w:ascii="GHEA Grapalat" w:hAnsi="GHEA Grapalat" w:cs="Sylfaen"/>
          <w:sz w:val="20"/>
          <w:lang w:val="es-ES"/>
        </w:rPr>
        <w:t xml:space="preserve"> </w:t>
      </w:r>
      <w:r w:rsidRPr="00E6597C">
        <w:rPr>
          <w:rFonts w:ascii="GHEA Grapalat" w:hAnsi="GHEA Grapalat" w:cs="Sylfaen"/>
          <w:sz w:val="20"/>
        </w:rPr>
        <w:t>քան</w:t>
      </w:r>
      <w:r w:rsidRPr="00E6597C">
        <w:rPr>
          <w:rFonts w:ascii="GHEA Grapalat" w:hAnsi="GHEA Grapalat" w:cs="Sylfaen"/>
          <w:sz w:val="20"/>
          <w:lang w:val="es-ES"/>
        </w:rPr>
        <w:t xml:space="preserve"> </w:t>
      </w:r>
      <w:r w:rsidRPr="00E6597C">
        <w:rPr>
          <w:rFonts w:ascii="GHEA Grapalat" w:hAnsi="GHEA Grapalat" w:cs="Sylfaen"/>
          <w:sz w:val="20"/>
        </w:rPr>
        <w:t>տաս</w:t>
      </w:r>
      <w:r w:rsidRPr="00E6597C">
        <w:rPr>
          <w:rFonts w:ascii="GHEA Grapalat" w:hAnsi="GHEA Grapalat" w:cs="Sylfaen"/>
          <w:sz w:val="20"/>
          <w:lang w:val="es-ES"/>
        </w:rPr>
        <w:t xml:space="preserve"> </w:t>
      </w:r>
      <w:r w:rsidRPr="00E6597C">
        <w:rPr>
          <w:rFonts w:ascii="GHEA Grapalat" w:hAnsi="GHEA Grapalat" w:cs="Sylfaen"/>
          <w:sz w:val="20"/>
        </w:rPr>
        <w:t>տոկոսը</w:t>
      </w:r>
      <w:r w:rsidRPr="00E6597C">
        <w:rPr>
          <w:rFonts w:ascii="GHEA Grapalat" w:hAnsi="GHEA Grapalat" w:cs="Sylfaen"/>
          <w:sz w:val="20"/>
          <w:lang w:val="es-ES"/>
        </w:rPr>
        <w:t xml:space="preserve">, </w:t>
      </w:r>
      <w:r w:rsidRPr="00E6597C">
        <w:rPr>
          <w:rFonts w:ascii="GHEA Grapalat" w:hAnsi="GHEA Grapalat" w:cs="Sylfaen"/>
          <w:sz w:val="20"/>
        </w:rPr>
        <w:t>ներառյալ</w:t>
      </w:r>
      <w:r w:rsidRPr="00E6597C">
        <w:rPr>
          <w:rFonts w:ascii="GHEA Grapalat" w:hAnsi="GHEA Grapalat" w:cs="Sylfaen"/>
          <w:sz w:val="20"/>
          <w:lang w:val="es-ES"/>
        </w:rPr>
        <w:t xml:space="preserve"> </w:t>
      </w:r>
      <w:r w:rsidRPr="00E6597C">
        <w:rPr>
          <w:rFonts w:ascii="GHEA Grapalat" w:hAnsi="GHEA Grapalat" w:cs="Sylfaen"/>
          <w:sz w:val="20"/>
        </w:rPr>
        <w:t>ըստ</w:t>
      </w:r>
      <w:r w:rsidRPr="00E6597C">
        <w:rPr>
          <w:rFonts w:ascii="GHEA Grapalat" w:hAnsi="GHEA Grapalat" w:cs="Sylfaen"/>
          <w:sz w:val="20"/>
          <w:lang w:val="es-ES"/>
        </w:rPr>
        <w:t xml:space="preserve"> </w:t>
      </w:r>
      <w:r w:rsidRPr="00E6597C">
        <w:rPr>
          <w:rFonts w:ascii="GHEA Grapalat" w:hAnsi="GHEA Grapalat" w:cs="Sylfaen"/>
          <w:sz w:val="20"/>
        </w:rPr>
        <w:t>ներկայացնողի</w:t>
      </w:r>
      <w:r w:rsidRPr="00E6597C">
        <w:rPr>
          <w:rFonts w:ascii="GHEA Grapalat" w:hAnsi="GHEA Grapalat" w:cs="Sylfaen"/>
          <w:sz w:val="20"/>
          <w:lang w:val="es-ES"/>
        </w:rPr>
        <w:t xml:space="preserve"> </w:t>
      </w:r>
      <w:r w:rsidRPr="00E6597C">
        <w:rPr>
          <w:rFonts w:ascii="GHEA Grapalat" w:hAnsi="GHEA Grapalat" w:cs="Sylfaen"/>
          <w:sz w:val="20"/>
        </w:rPr>
        <w:t>բաժնետոմսերը</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իրավունք</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նշանակելու</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ազատելու</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գործադիր</w:t>
      </w:r>
      <w:r w:rsidRPr="00E6597C">
        <w:rPr>
          <w:rFonts w:ascii="GHEA Grapalat" w:hAnsi="GHEA Grapalat" w:cs="Sylfaen"/>
          <w:sz w:val="20"/>
          <w:lang w:val="es-ES"/>
        </w:rPr>
        <w:t xml:space="preserve"> </w:t>
      </w:r>
      <w:r w:rsidRPr="00E6597C">
        <w:rPr>
          <w:rFonts w:ascii="GHEA Grapalat" w:hAnsi="GHEA Grapalat" w:cs="Sylfaen"/>
          <w:sz w:val="20"/>
        </w:rPr>
        <w:t>մարմնի</w:t>
      </w:r>
      <w:r w:rsidRPr="00E6597C">
        <w:rPr>
          <w:rFonts w:ascii="GHEA Grapalat" w:hAnsi="GHEA Grapalat" w:cs="Sylfaen"/>
          <w:sz w:val="20"/>
          <w:lang w:val="es-ES"/>
        </w:rPr>
        <w:t xml:space="preserve"> </w:t>
      </w:r>
      <w:r w:rsidRPr="00E6597C">
        <w:rPr>
          <w:rFonts w:ascii="GHEA Grapalat" w:hAnsi="GHEA Grapalat" w:cs="Sylfaen"/>
          <w:sz w:val="20"/>
        </w:rPr>
        <w:t>անդամներին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ստանում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իրականացվող</w:t>
      </w:r>
      <w:r w:rsidRPr="00E6597C">
        <w:rPr>
          <w:rFonts w:ascii="GHEA Grapalat" w:hAnsi="GHEA Grapalat" w:cs="Sylfaen"/>
          <w:sz w:val="20"/>
          <w:lang w:val="es-ES"/>
        </w:rPr>
        <w:t xml:space="preserve"> </w:t>
      </w:r>
      <w:r w:rsidRPr="00E6597C">
        <w:rPr>
          <w:rFonts w:ascii="GHEA Grapalat" w:hAnsi="GHEA Grapalat" w:cs="Sylfaen"/>
          <w:sz w:val="20"/>
        </w:rPr>
        <w:t>ձեռնարկատիրական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գործունեության</w:t>
      </w:r>
      <w:r w:rsidRPr="00E6597C">
        <w:rPr>
          <w:rFonts w:ascii="GHEA Grapalat" w:hAnsi="GHEA Grapalat" w:cs="Sylfaen"/>
          <w:sz w:val="20"/>
          <w:lang w:val="es-ES"/>
        </w:rPr>
        <w:t xml:space="preserve"> </w:t>
      </w:r>
      <w:r w:rsidRPr="00E6597C">
        <w:rPr>
          <w:rFonts w:ascii="GHEA Grapalat" w:hAnsi="GHEA Grapalat" w:cs="Sylfaen"/>
          <w:sz w:val="20"/>
        </w:rPr>
        <w:t>արդյունքում</w:t>
      </w:r>
      <w:r w:rsidRPr="00E6597C">
        <w:rPr>
          <w:rFonts w:ascii="GHEA Grapalat" w:hAnsi="GHEA Grapalat" w:cs="Sylfaen"/>
          <w:sz w:val="20"/>
          <w:lang w:val="es-ES"/>
        </w:rPr>
        <w:t xml:space="preserve"> </w:t>
      </w:r>
      <w:r w:rsidRPr="00E6597C">
        <w:rPr>
          <w:rFonts w:ascii="GHEA Grapalat" w:hAnsi="GHEA Grapalat" w:cs="Sylfaen"/>
          <w:sz w:val="20"/>
        </w:rPr>
        <w:t>ստացված</w:t>
      </w:r>
      <w:r w:rsidRPr="00E6597C">
        <w:rPr>
          <w:rFonts w:ascii="GHEA Grapalat" w:hAnsi="GHEA Grapalat" w:cs="Sylfaen"/>
          <w:sz w:val="20"/>
          <w:lang w:val="es-ES"/>
        </w:rPr>
        <w:t xml:space="preserve"> </w:t>
      </w:r>
      <w:r w:rsidRPr="00E6597C">
        <w:rPr>
          <w:rFonts w:ascii="GHEA Grapalat" w:hAnsi="GHEA Grapalat" w:cs="Sylfaen"/>
          <w:sz w:val="20"/>
        </w:rPr>
        <w:t>շահույթի</w:t>
      </w:r>
      <w:r w:rsidRPr="00E6597C">
        <w:rPr>
          <w:rFonts w:ascii="GHEA Grapalat" w:hAnsi="GHEA Grapalat" w:cs="Sylfaen"/>
          <w:sz w:val="20"/>
          <w:lang w:val="es-ES"/>
        </w:rPr>
        <w:t xml:space="preserve"> </w:t>
      </w:r>
      <w:r w:rsidRPr="00E6597C">
        <w:rPr>
          <w:rFonts w:ascii="GHEA Grapalat" w:hAnsi="GHEA Grapalat" w:cs="Sylfaen"/>
          <w:sz w:val="20"/>
        </w:rPr>
        <w:t>տասնհինգ</w:t>
      </w:r>
      <w:r w:rsidRPr="00E6597C">
        <w:rPr>
          <w:rFonts w:ascii="GHEA Grapalat" w:hAnsi="GHEA Grapalat" w:cs="Sylfaen"/>
          <w:sz w:val="20"/>
          <w:lang w:val="es-ES"/>
        </w:rPr>
        <w:t xml:space="preserve"> </w:t>
      </w:r>
      <w:r w:rsidRPr="00E6597C">
        <w:rPr>
          <w:rFonts w:ascii="GHEA Grapalat" w:hAnsi="GHEA Grapalat" w:cs="Sylfaen"/>
          <w:sz w:val="20"/>
        </w:rPr>
        <w:t>տոկոսից</w:t>
      </w:r>
      <w:r w:rsidRPr="00E6597C">
        <w:rPr>
          <w:rFonts w:ascii="GHEA Grapalat" w:hAnsi="GHEA Grapalat" w:cs="Sylfaen"/>
          <w:sz w:val="20"/>
          <w:lang w:val="es-ES"/>
        </w:rPr>
        <w:t xml:space="preserve"> </w:t>
      </w:r>
      <w:r w:rsidRPr="00E6597C">
        <w:rPr>
          <w:rFonts w:ascii="GHEA Grapalat" w:hAnsi="GHEA Grapalat" w:cs="Sylfaen"/>
          <w:sz w:val="20"/>
        </w:rPr>
        <w:t>ավելին</w:t>
      </w:r>
      <w:r w:rsidRPr="00E6597C">
        <w:rPr>
          <w:rFonts w:ascii="GHEA Grapalat" w:hAnsi="GHEA Grapalat" w:cs="Sylfaen"/>
          <w:sz w:val="20"/>
          <w:lang w:val="es-ES"/>
        </w:rPr>
        <w:t xml:space="preserve"> (</w:t>
      </w:r>
      <w:r w:rsidRPr="00E6597C">
        <w:rPr>
          <w:rFonts w:ascii="GHEA Grapalat" w:hAnsi="GHEA Grapalat" w:cs="Sylfaen"/>
          <w:sz w:val="20"/>
        </w:rPr>
        <w:t>իրական</w:t>
      </w:r>
      <w:r w:rsidRPr="00E6597C">
        <w:rPr>
          <w:rFonts w:ascii="GHEA Grapalat" w:hAnsi="GHEA Grapalat" w:cs="Sylfaen"/>
          <w:sz w:val="20"/>
          <w:lang w:val="es-ES"/>
        </w:rPr>
        <w:t xml:space="preserve"> </w:t>
      </w:r>
      <w:r w:rsidRPr="00E6597C">
        <w:rPr>
          <w:rFonts w:ascii="GHEA Grapalat" w:hAnsi="GHEA Grapalat" w:cs="Sylfaen"/>
          <w:sz w:val="20"/>
        </w:rPr>
        <w:t>շահառուներ</w:t>
      </w:r>
      <w:r w:rsidRPr="00E6597C">
        <w:rPr>
          <w:rFonts w:ascii="GHEA Grapalat" w:hAnsi="GHEA Grapalat" w:cs="Sylfaen"/>
          <w:sz w:val="20"/>
          <w:lang w:val="es-ES"/>
        </w:rPr>
        <w:t>)</w:t>
      </w:r>
      <w:r w:rsidR="007B6E43">
        <w:rPr>
          <w:rFonts w:ascii="GHEA Grapalat" w:hAnsi="GHEA Grapalat" w:cs="Sylfaen"/>
          <w:sz w:val="20"/>
          <w:lang w:val="hy-AM"/>
        </w:rPr>
        <w:t xml:space="preserve"> </w:t>
      </w:r>
      <w:r w:rsidRPr="00E6597C">
        <w:rPr>
          <w:rFonts w:ascii="GHEA Grapalat" w:hAnsi="GHEA Grapalat" w:cs="Sylfaen"/>
          <w:sz w:val="20"/>
          <w:lang w:val="es-ES"/>
        </w:rPr>
        <w:t xml:space="preserve">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D14B69"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10542B">
              <w:rPr>
                <w:rFonts w:ascii="GHEA Grapalat" w:hAnsi="GHEA Grapalat"/>
                <w:sz w:val="28"/>
                <w:vertAlign w:val="superscript"/>
              </w:rPr>
              <w:t>Անունը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Ազգանունը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Հայրանունը</w:t>
            </w: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10542B">
              <w:rPr>
                <w:rFonts w:ascii="GHEA Grapalat" w:hAnsi="GHEA Grapalat"/>
                <w:sz w:val="28"/>
                <w:vertAlign w:val="superscript"/>
              </w:rPr>
              <w:t>ՀՀ</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նույնականացման</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քարտի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անձնագրի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ՀՀ</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և</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c>
          <w:tcPr>
            <w:tcW w:w="3370" w:type="dxa"/>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10542B">
              <w:rPr>
                <w:rFonts w:ascii="GHEA Grapalat" w:hAnsi="GHEA Grapalat"/>
                <w:sz w:val="28"/>
                <w:vertAlign w:val="superscript"/>
              </w:rPr>
              <w:t>Օտարերկրյա</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համապատասխան</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երկրի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և</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r>
      <w:tr w:rsidR="00CE3A99" w:rsidRPr="00D14B69" w:rsidTr="00CE3A99">
        <w:trPr>
          <w:jc w:val="center"/>
        </w:trPr>
        <w:tc>
          <w:tcPr>
            <w:tcW w:w="2570" w:type="dxa"/>
            <w:vAlign w:val="center"/>
          </w:tcPr>
          <w:p w:rsidR="00CE3A99" w:rsidRPr="00E6597C"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r w:rsidR="00CE3A99" w:rsidRPr="00D14B69"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r w:rsidR="00CE3A99" w:rsidRPr="00D14B69"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E6597C" w:rsidRDefault="006C3873" w:rsidP="006C3873">
      <w:pPr>
        <w:jc w:val="right"/>
        <w:rPr>
          <w:rFonts w:ascii="GHEA Grapalat" w:hAnsi="GHEA Grapalat"/>
          <w:sz w:val="10"/>
          <w:szCs w:val="10"/>
          <w:lang w:val="es-ES"/>
        </w:rPr>
      </w:pP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E6597C" w:rsidRDefault="00B2572B" w:rsidP="00EF3662">
      <w:pPr>
        <w:jc w:val="both"/>
        <w:rPr>
          <w:rFonts w:ascii="GHEA Grapalat" w:hAnsi="GHEA Grapalat" w:cs="Arial"/>
          <w:sz w:val="20"/>
          <w:vertAlign w:val="superscript"/>
          <w:lang w:val="es-ES"/>
        </w:rPr>
      </w:pPr>
    </w:p>
    <w:p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5"/>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B2572B" w:rsidRPr="00E6597C" w:rsidRDefault="00B2572B" w:rsidP="00EF3662">
      <w:pPr>
        <w:pStyle w:val="31"/>
        <w:spacing w:line="240" w:lineRule="auto"/>
        <w:jc w:val="right"/>
        <w:rPr>
          <w:rFonts w:ascii="GHEA Grapalat" w:hAnsi="GHEA Grapalat"/>
          <w:b/>
          <w:lang w:val="hy-AM"/>
        </w:rPr>
      </w:pPr>
    </w:p>
    <w:p w:rsidR="00B2572B" w:rsidRPr="00E6597C" w:rsidRDefault="00B2572B" w:rsidP="00EF3662">
      <w:pPr>
        <w:pStyle w:val="31"/>
        <w:spacing w:line="240" w:lineRule="auto"/>
        <w:jc w:val="right"/>
        <w:rPr>
          <w:rFonts w:ascii="GHEA Grapalat" w:hAnsi="GHEA Grapalat"/>
          <w:b/>
          <w:lang w:val="hy-AM"/>
        </w:rPr>
      </w:pPr>
    </w:p>
    <w:p w:rsidR="003E4FBF" w:rsidRPr="00E6597C" w:rsidRDefault="00CE3A99" w:rsidP="003E4FBF">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p>
    <w:p w:rsidR="00B2572B" w:rsidRPr="00E6597C" w:rsidRDefault="00B2572B" w:rsidP="000B1088">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rsidR="00B2572B" w:rsidRPr="00E6597C" w:rsidRDefault="003E4FBF" w:rsidP="00EF3662">
      <w:pPr>
        <w:pStyle w:val="31"/>
        <w:spacing w:line="240" w:lineRule="auto"/>
        <w:jc w:val="right"/>
        <w:rPr>
          <w:rFonts w:ascii="GHEA Grapalat" w:hAnsi="GHEA Grapalat" w:cs="Arial"/>
          <w:b/>
          <w:lang w:val="hy-AM"/>
        </w:rPr>
      </w:pPr>
      <w:r w:rsidRPr="00E12552">
        <w:rPr>
          <w:rFonts w:ascii="GHEA Grapalat" w:hAnsi="GHEA Grapalat"/>
          <w:b/>
          <w:lang w:val="hy-AM"/>
        </w:rPr>
        <w:t>&lt;&lt;ԿՄԱՀ-ԳՀԱՇՁԲ-20/04&gt;&gt;</w:t>
      </w:r>
      <w:r w:rsidRPr="0033189A">
        <w:rPr>
          <w:rFonts w:ascii="GHEA Grapalat" w:hAnsi="GHEA Grapalat"/>
          <w:b/>
          <w:i/>
          <w:lang w:val="hy-AM"/>
        </w:rPr>
        <w:t xml:space="preserve"> </w:t>
      </w:r>
      <w:r w:rsidR="00B2572B" w:rsidRPr="00E6597C">
        <w:rPr>
          <w:rFonts w:ascii="GHEA Grapalat" w:hAnsi="GHEA Grapalat" w:cs="Sylfaen"/>
          <w:b/>
          <w:lang w:val="hy-AM"/>
        </w:rPr>
        <w:t>ծածկագրով</w:t>
      </w:r>
    </w:p>
    <w:p w:rsidR="00B2572B" w:rsidRPr="00E6597C" w:rsidRDefault="00E12552"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3E4FBF" w:rsidRPr="00B15C39">
        <w:rPr>
          <w:rFonts w:ascii="GHEA Grapalat" w:hAnsi="GHEA Grapalat"/>
          <w:sz w:val="20"/>
          <w:szCs w:val="20"/>
          <w:lang w:val="hy-AM"/>
        </w:rPr>
        <w:t>&lt;&lt;ԿՄԱՀ-ԳՀԱՇՁԲ-20/04&gt;&gt;</w:t>
      </w:r>
      <w:r w:rsidR="003E4FBF" w:rsidRPr="0033189A">
        <w:rPr>
          <w:rFonts w:ascii="GHEA Grapalat" w:hAnsi="GHEA Grapalat"/>
          <w:b/>
          <w:i/>
          <w:lang w:val="hy-AM"/>
        </w:rPr>
        <w:t xml:space="preserve"> </w:t>
      </w:r>
      <w:r w:rsidRPr="00E6597C">
        <w:rPr>
          <w:rFonts w:ascii="GHEA Grapalat" w:hAnsi="GHEA Grapalat" w:cs="Arial"/>
          <w:sz w:val="20"/>
          <w:szCs w:val="20"/>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11" w:name="_Hlk23147299"/>
      <w:r w:rsidRPr="00E6597C">
        <w:rPr>
          <w:rFonts w:ascii="GHEA Grapalat" w:hAnsi="GHEA Grapalat" w:cs="Sylfaen"/>
          <w:vertAlign w:val="superscript"/>
          <w:lang w:val="hy-AM"/>
        </w:rPr>
        <w:t xml:space="preserve">                                                                                     մասնակցի անվանումը</w:t>
      </w:r>
    </w:p>
    <w:bookmarkEnd w:id="11"/>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D14B69"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8411E7" w:rsidTr="00E12552">
        <w:trPr>
          <w:trHeight w:val="12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6"/>
      </w:r>
      <w:r w:rsidRPr="00E6597C">
        <w:rPr>
          <w:rFonts w:ascii="GHEA Grapalat" w:hAnsi="GHEA Grapalat"/>
          <w:sz w:val="20"/>
          <w:lang w:val="hy-AM"/>
        </w:rPr>
        <w:tab/>
      </w:r>
      <w:r w:rsidRPr="00E6597C">
        <w:rPr>
          <w:rFonts w:ascii="GHEA Grapalat" w:hAnsi="GHEA Grapalat"/>
          <w:sz w:val="20"/>
          <w:lang w:val="hy-AM"/>
        </w:rPr>
        <w:tab/>
        <w:t xml:space="preserve"> </w:t>
      </w:r>
    </w:p>
    <w:p w:rsidR="00B2572B" w:rsidRPr="00E6597C"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7862B1" w:rsidRPr="00FC4D6A"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FC4D6A">
        <w:rPr>
          <w:rFonts w:ascii="GHEA Grapalat" w:hAnsi="GHEA Grapalat" w:cs="Arial"/>
          <w:b/>
          <w:lang w:val="hy-AM"/>
        </w:rPr>
        <w:t>2</w:t>
      </w:r>
    </w:p>
    <w:p w:rsidR="007862B1" w:rsidRPr="00E6597C" w:rsidRDefault="008B344E" w:rsidP="007862B1">
      <w:pPr>
        <w:pStyle w:val="31"/>
        <w:spacing w:line="240" w:lineRule="auto"/>
        <w:jc w:val="right"/>
        <w:rPr>
          <w:rFonts w:ascii="GHEA Grapalat" w:hAnsi="GHEA Grapalat" w:cs="Arial"/>
          <w:b/>
          <w:lang w:val="hy-AM"/>
        </w:rPr>
      </w:pPr>
      <w:r>
        <w:rPr>
          <w:rFonts w:ascii="GHEA Grapalat" w:hAnsi="GHEA Grapalat"/>
          <w:b/>
          <w:lang w:val="hy-AM"/>
        </w:rPr>
        <w:t xml:space="preserve">      </w:t>
      </w:r>
      <w:r w:rsidR="003E4FBF" w:rsidRPr="003E4FBF">
        <w:rPr>
          <w:rFonts w:ascii="GHEA Grapalat" w:hAnsi="GHEA Grapalat"/>
          <w:b/>
          <w:lang w:val="hy-AM"/>
        </w:rPr>
        <w:t>&lt;&lt;ԿՄԱՀ-ԳՀԱՇՁԲ-20/04&gt;&gt;</w:t>
      </w:r>
      <w:r w:rsidR="003E4FBF" w:rsidRPr="0033189A">
        <w:rPr>
          <w:rFonts w:ascii="GHEA Grapalat" w:hAnsi="GHEA Grapalat"/>
          <w:b/>
          <w:i/>
          <w:lang w:val="hy-AM"/>
        </w:rPr>
        <w:t xml:space="preserve"> </w:t>
      </w:r>
      <w:r w:rsidR="003E4FBF" w:rsidRPr="003E4FBF">
        <w:rPr>
          <w:rFonts w:ascii="GHEA Grapalat" w:hAnsi="GHEA Grapalat" w:cs="Sylfaen"/>
          <w:b/>
          <w:lang w:val="hy-AM"/>
        </w:rPr>
        <w:t xml:space="preserve">      </w:t>
      </w:r>
      <w:r w:rsidR="007862B1" w:rsidRPr="00E6597C">
        <w:rPr>
          <w:rFonts w:ascii="GHEA Grapalat" w:hAnsi="GHEA Grapalat" w:cs="Sylfaen"/>
          <w:b/>
          <w:lang w:val="hy-AM"/>
        </w:rPr>
        <w:t>ծածկագրով</w:t>
      </w:r>
    </w:p>
    <w:p w:rsidR="007862B1" w:rsidRPr="00E6597C" w:rsidRDefault="008B344E" w:rsidP="007862B1">
      <w:pPr>
        <w:pStyle w:val="31"/>
        <w:spacing w:line="240" w:lineRule="auto"/>
        <w:jc w:val="right"/>
        <w:rPr>
          <w:rFonts w:ascii="GHEA Grapalat" w:hAnsi="GHEA Grapalat" w:cs="Sylfaen"/>
          <w:b/>
          <w:lang w:val="hy-AM"/>
        </w:rPr>
      </w:pPr>
      <w:r w:rsidRPr="008B344E">
        <w:rPr>
          <w:rFonts w:ascii="GHEA Grapalat" w:hAnsi="GHEA Grapalat" w:cs="Sylfaen"/>
          <w:b/>
          <w:lang w:val="hy-AM"/>
        </w:rPr>
        <w:t>գ</w:t>
      </w:r>
      <w:r>
        <w:rPr>
          <w:rFonts w:ascii="GHEA Grapalat" w:hAnsi="GHEA Grapalat" w:cs="Sylfaen"/>
          <w:b/>
          <w:lang w:val="hy-AM"/>
        </w:rPr>
        <w:t xml:space="preserve">նանշման հարցման </w:t>
      </w:r>
      <w:r w:rsidR="007862B1" w:rsidRPr="00E6597C">
        <w:rPr>
          <w:rFonts w:ascii="GHEA Grapalat" w:hAnsi="GHEA Grapalat" w:cs="Arial"/>
          <w:b/>
          <w:lang w:val="hy-AM"/>
        </w:rPr>
        <w:t xml:space="preserve"> </w:t>
      </w:r>
      <w:r w:rsidR="007862B1" w:rsidRPr="00E6597C">
        <w:rPr>
          <w:rFonts w:ascii="GHEA Grapalat" w:hAnsi="GHEA Grapalat" w:cs="Sylfaen"/>
          <w:b/>
          <w:lang w:val="hy-AM"/>
        </w:rPr>
        <w:t>հրավերի</w:t>
      </w:r>
    </w:p>
    <w:p w:rsidR="007862B1" w:rsidRPr="00E6597C" w:rsidRDefault="007862B1" w:rsidP="007862B1">
      <w:pPr>
        <w:pStyle w:val="31"/>
        <w:spacing w:line="240" w:lineRule="auto"/>
        <w:jc w:val="right"/>
        <w:rPr>
          <w:rFonts w:ascii="GHEA Grapalat" w:hAnsi="GHEA Grapalat" w:cs="Sylfaen"/>
          <w:b/>
          <w:lang w:val="hy-AM"/>
        </w:rPr>
      </w:pPr>
    </w:p>
    <w:p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7862B1" w:rsidRPr="00E6597C" w:rsidRDefault="007862B1" w:rsidP="007862B1">
      <w:pPr>
        <w:rPr>
          <w:rFonts w:ascii="GHEA Grapalat" w:hAnsi="GHEA Grapalat" w:cs="GHEA Grapalat"/>
          <w:sz w:val="20"/>
          <w:szCs w:val="20"/>
          <w:lang w:val="hy-AM"/>
        </w:rPr>
      </w:pPr>
    </w:p>
    <w:p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E6597C" w:rsidRDefault="007862B1" w:rsidP="007862B1">
      <w:pPr>
        <w:ind w:firstLine="708"/>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357603" w:rsidRPr="00357603">
        <w:rPr>
          <w:rFonts w:ascii="GHEA Grapalat" w:hAnsi="GHEA Grapalat" w:cs="GHEA Grapalat"/>
          <w:b/>
          <w:sz w:val="20"/>
          <w:szCs w:val="20"/>
          <w:lang w:val="hy-AM"/>
        </w:rPr>
        <w:t>Արգելի համայնքապետարանի</w:t>
      </w:r>
      <w:r w:rsidRPr="00E6597C">
        <w:rPr>
          <w:rFonts w:ascii="GHEA Grapalat" w:hAnsi="GHEA Grapalat" w:cs="GHEA Grapalat"/>
          <w:sz w:val="20"/>
          <w:szCs w:val="20"/>
          <w:lang w:val="pt-BR"/>
        </w:rPr>
        <w:t xml:space="preserve">  (այսուհետ` Պատվիրատու) կողմից </w:t>
      </w:r>
    </w:p>
    <w:p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p>
    <w:p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0F1BFD" w:rsidRPr="00357603">
        <w:rPr>
          <w:rFonts w:ascii="GHEA Grapalat" w:hAnsi="GHEA Grapalat"/>
          <w:sz w:val="16"/>
          <w:szCs w:val="16"/>
          <w:lang w:val="hy-AM"/>
        </w:rPr>
        <w:t>&lt;&lt;</w:t>
      </w:r>
      <w:r w:rsidR="000F1BFD" w:rsidRPr="00B15C39">
        <w:rPr>
          <w:rFonts w:ascii="GHEA Grapalat" w:hAnsi="GHEA Grapalat"/>
          <w:sz w:val="20"/>
          <w:szCs w:val="20"/>
          <w:lang w:val="hy-AM"/>
        </w:rPr>
        <w:t>ԿՄԱՀ-ԳՀԱՇՁԲ-20/04</w:t>
      </w:r>
      <w:r w:rsidR="000F1BFD" w:rsidRPr="00357603">
        <w:rPr>
          <w:rFonts w:ascii="GHEA Grapalat" w:hAnsi="GHEA Grapalat"/>
          <w:sz w:val="16"/>
          <w:szCs w:val="16"/>
          <w:lang w:val="hy-AM"/>
        </w:rPr>
        <w:t>&gt;&gt;</w:t>
      </w:r>
      <w:r w:rsidR="000F1BFD" w:rsidRPr="0033189A">
        <w:rPr>
          <w:rFonts w:ascii="GHEA Grapalat" w:hAnsi="GHEA Grapalat"/>
          <w:b/>
          <w:i/>
          <w:lang w:val="hy-AM"/>
        </w:rPr>
        <w:t xml:space="preserve"> </w:t>
      </w:r>
      <w:r w:rsidRPr="00E6597C">
        <w:rPr>
          <w:rFonts w:ascii="GHEA Grapalat" w:hAnsi="GHEA Grapalat" w:cs="GHEA Grapalat"/>
          <w:sz w:val="20"/>
          <w:szCs w:val="20"/>
          <w:lang w:val="pt-BR"/>
        </w:rPr>
        <w:t xml:space="preserve"> ծածկագրով գնման ընթացակարգին:</w:t>
      </w:r>
    </w:p>
    <w:p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p>
    <w:p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E6597C" w:rsidRDefault="007862B1" w:rsidP="007862B1">
      <w:pPr>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E6597C" w:rsidRDefault="007862B1" w:rsidP="007862B1">
      <w:pPr>
        <w:ind w:firstLine="567"/>
        <w:jc w:val="both"/>
        <w:rPr>
          <w:rFonts w:ascii="GHEA Grapalat" w:hAnsi="GHEA Grapalat" w:cs="GHEA Grapalat"/>
          <w:sz w:val="20"/>
          <w:szCs w:val="20"/>
          <w:lang w:val="hy-AM"/>
        </w:rPr>
      </w:pPr>
    </w:p>
    <w:p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E35C3" w:rsidRPr="00E6597C" w:rsidRDefault="006E35C3" w:rsidP="007862B1">
      <w:pPr>
        <w:jc w:val="both"/>
        <w:rPr>
          <w:rFonts w:ascii="GHEA Grapalat" w:hAnsi="GHEA Grapalat"/>
          <w:sz w:val="18"/>
          <w:szCs w:val="18"/>
          <w:u w:val="single"/>
          <w:vertAlign w:val="superscript"/>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rsidR="00334B2F" w:rsidRPr="00E6597C" w:rsidRDefault="00334B2F" w:rsidP="00334B2F">
      <w:pPr>
        <w:jc w:val="both"/>
        <w:rPr>
          <w:rFonts w:ascii="GHEA Grapalat" w:hAnsi="GHEA Grapalat"/>
          <w:sz w:val="20"/>
          <w:szCs w:val="20"/>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E35C3" w:rsidRPr="00E6597C" w:rsidRDefault="006E35C3" w:rsidP="007862B1">
      <w:pPr>
        <w:jc w:val="both"/>
        <w:rPr>
          <w:rFonts w:ascii="GHEA Grapalat" w:hAnsi="GHEA Grapalat"/>
          <w:sz w:val="18"/>
          <w:szCs w:val="18"/>
          <w:vertAlign w:val="superscript"/>
          <w:lang w:val="hy-AM"/>
        </w:rPr>
      </w:pPr>
    </w:p>
    <w:p w:rsidR="007862B1" w:rsidRPr="00E6597C" w:rsidRDefault="007862B1" w:rsidP="007862B1">
      <w:pPr>
        <w:jc w:val="both"/>
        <w:rPr>
          <w:rFonts w:ascii="GHEA Grapalat" w:hAnsi="GHEA Grapalat" w:cs="GHEA Grapalat"/>
          <w:i/>
          <w:sz w:val="18"/>
          <w:szCs w:val="18"/>
          <w:lang w:val="hy-AM"/>
        </w:rPr>
      </w:pPr>
    </w:p>
    <w:p w:rsidR="00595213" w:rsidRPr="00E6597C" w:rsidRDefault="00595213" w:rsidP="00091EBC">
      <w:pPr>
        <w:pStyle w:val="31"/>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595213" w:rsidRPr="00E6597C" w:rsidRDefault="00595213" w:rsidP="00CB0ADE">
            <w:pPr>
              <w:jc w:val="center"/>
              <w:rPr>
                <w:rFonts w:ascii="GHEA Grapalat" w:hAnsi="GHEA Grapalat" w:cs="Arial"/>
                <w:bCs/>
                <w:i/>
                <w:sz w:val="20"/>
                <w:szCs w:val="20"/>
              </w:rPr>
            </w:pP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B5B58" w:rsidRDefault="00595213" w:rsidP="00CB0ADE">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BB5B58">
              <w:rPr>
                <w:rFonts w:ascii="GHEA Grapalat" w:hAnsi="GHEA Grapalat" w:cs="Arial"/>
                <w:sz w:val="20"/>
                <w:szCs w:val="20"/>
                <w:lang w:val="hy-AM"/>
              </w:rPr>
              <w:t xml:space="preserve"> Արգելի համայնքապետարան</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B5B58" w:rsidRDefault="00595213" w:rsidP="00CB0ADE">
            <w:pPr>
              <w:rPr>
                <w:rFonts w:ascii="GHEA Grapalat" w:hAnsi="GHEA Grapalat" w:cs="Arial"/>
                <w:sz w:val="20"/>
                <w:szCs w:val="20"/>
                <w:lang w:val="hy-AM"/>
              </w:rPr>
            </w:pPr>
            <w:r w:rsidRPr="00BB5B58">
              <w:rPr>
                <w:rFonts w:ascii="GHEA Grapalat" w:hAnsi="GHEA Grapalat" w:cs="Sylfaen"/>
                <w:sz w:val="20"/>
                <w:szCs w:val="20"/>
                <w:lang w:val="hy-AM"/>
              </w:rPr>
              <w:t>11</w:t>
            </w:r>
            <w:r w:rsidRPr="00BB5B58">
              <w:rPr>
                <w:rFonts w:ascii="GHEA Grapalat" w:hAnsi="GHEA Grapalat" w:cs="Sylfaen"/>
                <w:sz w:val="20"/>
                <w:szCs w:val="20"/>
              </w:rPr>
              <w:t>. Շահառուի</w:t>
            </w:r>
            <w:r w:rsidRPr="00BB5B58">
              <w:rPr>
                <w:rFonts w:ascii="GHEA Grapalat" w:hAnsi="GHEA Grapalat" w:cs="Arial"/>
                <w:sz w:val="20"/>
                <w:szCs w:val="20"/>
              </w:rPr>
              <w:t xml:space="preserve"> </w:t>
            </w:r>
            <w:r w:rsidRPr="00BB5B58">
              <w:rPr>
                <w:rFonts w:ascii="GHEA Grapalat" w:hAnsi="GHEA Grapalat" w:cs="Sylfaen"/>
                <w:sz w:val="20"/>
                <w:szCs w:val="20"/>
              </w:rPr>
              <w:t>ՀՎՀՀ</w:t>
            </w:r>
            <w:r w:rsidRPr="00BB5B58">
              <w:rPr>
                <w:rFonts w:ascii="GHEA Grapalat" w:hAnsi="GHEA Grapalat" w:cs="Arial"/>
                <w:sz w:val="20"/>
                <w:szCs w:val="20"/>
              </w:rPr>
              <w:t>`</w:t>
            </w:r>
            <w:r w:rsidR="00BB5B58" w:rsidRPr="00BB5B58">
              <w:rPr>
                <w:rFonts w:ascii="GHEA Grapalat" w:hAnsi="GHEA Grapalat" w:cs="Arial"/>
                <w:sz w:val="20"/>
                <w:szCs w:val="20"/>
                <w:lang w:val="hy-AM"/>
              </w:rPr>
              <w:t xml:space="preserve"> </w:t>
            </w:r>
            <w:r w:rsidR="00BB5B58" w:rsidRPr="00BB5B58">
              <w:rPr>
                <w:rFonts w:ascii="GHEA Grapalat" w:hAnsi="GHEA Grapalat" w:cs="Arial"/>
                <w:color w:val="000000"/>
                <w:sz w:val="20"/>
                <w:szCs w:val="20"/>
                <w:shd w:val="clear" w:color="auto" w:fill="FFFFFF"/>
              </w:rPr>
              <w:t>03300774</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B5B58" w:rsidRDefault="00595213" w:rsidP="00CB0ADE">
            <w:pPr>
              <w:rPr>
                <w:rFonts w:ascii="GHEA Grapalat" w:hAnsi="GHEA Grapalat" w:cs="Arial"/>
                <w:sz w:val="20"/>
                <w:szCs w:val="20"/>
              </w:rPr>
            </w:pPr>
            <w:r w:rsidRPr="00BB5B58">
              <w:rPr>
                <w:rFonts w:ascii="GHEA Grapalat" w:hAnsi="GHEA Grapalat" w:cs="Sylfaen"/>
                <w:sz w:val="20"/>
                <w:szCs w:val="20"/>
              </w:rPr>
              <w:t>1</w:t>
            </w:r>
            <w:r w:rsidRPr="00BB5B58">
              <w:rPr>
                <w:rFonts w:ascii="GHEA Grapalat" w:hAnsi="GHEA Grapalat" w:cs="Sylfaen"/>
                <w:sz w:val="20"/>
                <w:szCs w:val="20"/>
                <w:lang w:val="hy-AM"/>
              </w:rPr>
              <w:t>2</w:t>
            </w:r>
            <w:r w:rsidRPr="00BB5B58">
              <w:rPr>
                <w:rFonts w:ascii="GHEA Grapalat" w:hAnsi="GHEA Grapalat" w:cs="Sylfaen"/>
                <w:sz w:val="20"/>
                <w:szCs w:val="20"/>
              </w:rPr>
              <w:t>.Շահառուի</w:t>
            </w:r>
            <w:r w:rsidRPr="00BB5B58">
              <w:rPr>
                <w:rFonts w:ascii="GHEA Grapalat" w:hAnsi="GHEA Grapalat" w:cs="Sylfaen"/>
                <w:sz w:val="20"/>
                <w:szCs w:val="20"/>
                <w:lang w:val="hy-AM"/>
              </w:rPr>
              <w:t>ն</w:t>
            </w:r>
            <w:r w:rsidRPr="00BB5B58">
              <w:rPr>
                <w:rFonts w:ascii="GHEA Grapalat" w:hAnsi="GHEA Grapalat" w:cs="Arial"/>
                <w:sz w:val="20"/>
                <w:szCs w:val="20"/>
              </w:rPr>
              <w:t xml:space="preserve"> </w:t>
            </w:r>
            <w:r w:rsidRPr="00BB5B58">
              <w:rPr>
                <w:rFonts w:ascii="GHEA Grapalat" w:hAnsi="GHEA Grapalat" w:cs="Sylfaen"/>
                <w:sz w:val="20"/>
                <w:szCs w:val="20"/>
                <w:lang w:val="hy-AM"/>
              </w:rPr>
              <w:t xml:space="preserve"> սպասարկող Ֆինանսական կազմակերպություն</w:t>
            </w:r>
            <w:r w:rsidRPr="00BB5B58">
              <w:rPr>
                <w:rFonts w:ascii="GHEA Grapalat" w:hAnsi="GHEA Grapalat" w:cs="Sylfaen"/>
                <w:sz w:val="20"/>
                <w:szCs w:val="20"/>
              </w:rPr>
              <w:t xml:space="preserve"> (բանկ)</w:t>
            </w:r>
            <w:r w:rsidRPr="00BB5B58">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B5B58" w:rsidRDefault="00595213" w:rsidP="00CB0ADE">
            <w:pPr>
              <w:rPr>
                <w:rFonts w:ascii="GHEA Grapalat" w:hAnsi="GHEA Grapalat" w:cs="Arial"/>
                <w:sz w:val="20"/>
                <w:szCs w:val="20"/>
              </w:rPr>
            </w:pPr>
            <w:r w:rsidRPr="00BB5B58">
              <w:rPr>
                <w:rFonts w:ascii="GHEA Grapalat" w:hAnsi="GHEA Grapalat" w:cs="Sylfaen"/>
                <w:sz w:val="20"/>
                <w:szCs w:val="20"/>
              </w:rPr>
              <w:t>1</w:t>
            </w:r>
            <w:r w:rsidRPr="00BB5B58">
              <w:rPr>
                <w:rFonts w:ascii="GHEA Grapalat" w:hAnsi="GHEA Grapalat" w:cs="Sylfaen"/>
                <w:sz w:val="20"/>
                <w:szCs w:val="20"/>
                <w:lang w:val="hy-AM"/>
              </w:rPr>
              <w:t>3</w:t>
            </w:r>
            <w:r w:rsidRPr="00BB5B58">
              <w:rPr>
                <w:rFonts w:ascii="GHEA Grapalat" w:hAnsi="GHEA Grapalat" w:cs="Sylfaen"/>
                <w:sz w:val="20"/>
                <w:szCs w:val="20"/>
              </w:rPr>
              <w:t>.Շահառուի</w:t>
            </w:r>
            <w:r w:rsidRPr="00BB5B58">
              <w:rPr>
                <w:rFonts w:ascii="GHEA Grapalat" w:hAnsi="GHEA Grapalat" w:cs="Arial"/>
                <w:sz w:val="20"/>
                <w:szCs w:val="20"/>
              </w:rPr>
              <w:t xml:space="preserve"> </w:t>
            </w:r>
            <w:r w:rsidRPr="00BB5B58">
              <w:rPr>
                <w:rFonts w:ascii="GHEA Grapalat" w:hAnsi="GHEA Grapalat" w:cs="Sylfaen"/>
                <w:sz w:val="20"/>
                <w:szCs w:val="20"/>
              </w:rPr>
              <w:t>հաշվի</w:t>
            </w:r>
            <w:r w:rsidRPr="00BB5B58">
              <w:rPr>
                <w:rFonts w:ascii="GHEA Grapalat" w:hAnsi="GHEA Grapalat" w:cs="Arial"/>
                <w:sz w:val="20"/>
                <w:szCs w:val="20"/>
              </w:rPr>
              <w:t xml:space="preserve"> </w:t>
            </w:r>
            <w:r w:rsidRPr="00BB5B58">
              <w:rPr>
                <w:rFonts w:ascii="GHEA Grapalat" w:hAnsi="GHEA Grapalat" w:cs="Sylfaen"/>
                <w:sz w:val="20"/>
                <w:szCs w:val="20"/>
              </w:rPr>
              <w:t>համարը</w:t>
            </w:r>
            <w:r w:rsidRPr="00BB5B58">
              <w:rPr>
                <w:rFonts w:ascii="GHEA Grapalat" w:hAnsi="GHEA Grapalat" w:cs="Arial"/>
                <w:sz w:val="20"/>
                <w:szCs w:val="20"/>
              </w:rPr>
              <w:t xml:space="preserve"> (</w:t>
            </w:r>
            <w:r w:rsidRPr="00BB5B58">
              <w:rPr>
                <w:rFonts w:ascii="GHEA Grapalat" w:hAnsi="GHEA Grapalat" w:cs="Sylfaen"/>
                <w:sz w:val="20"/>
                <w:szCs w:val="20"/>
              </w:rPr>
              <w:t>հշ</w:t>
            </w:r>
            <w:r w:rsidRPr="00BB5B58">
              <w:rPr>
                <w:rFonts w:ascii="GHEA Grapalat" w:hAnsi="GHEA Grapalat" w:cs="Arial"/>
                <w:sz w:val="20"/>
                <w:szCs w:val="20"/>
              </w:rPr>
              <w:t>.N)</w:t>
            </w:r>
            <w:r w:rsidR="00BB5B58" w:rsidRPr="00BB5B58">
              <w:rPr>
                <w:rFonts w:ascii="GHEA Grapalat" w:hAnsi="GHEA Grapalat" w:cs="Arial"/>
                <w:sz w:val="20"/>
                <w:szCs w:val="20"/>
              </w:rPr>
              <w:t xml:space="preserve">) </w:t>
            </w:r>
            <w:r w:rsidR="00BB5B58" w:rsidRPr="00BB5B58">
              <w:rPr>
                <w:rFonts w:ascii="GHEA Grapalat" w:hAnsi="GHEA Grapalat" w:cs="Arial"/>
                <w:color w:val="000000"/>
                <w:sz w:val="20"/>
                <w:szCs w:val="20"/>
                <w:shd w:val="clear" w:color="auto" w:fill="FFFFFF"/>
              </w:rPr>
              <w:t>900112103016</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B5B58" w:rsidRDefault="00595213" w:rsidP="00CB0ADE">
            <w:pPr>
              <w:rPr>
                <w:rFonts w:ascii="GHEA Grapalat" w:hAnsi="GHEA Grapalat" w:cs="Arial"/>
                <w:sz w:val="20"/>
                <w:szCs w:val="20"/>
              </w:rPr>
            </w:pPr>
            <w:r w:rsidRPr="00BB5B58">
              <w:rPr>
                <w:rFonts w:ascii="GHEA Grapalat" w:hAnsi="GHEA Grapalat" w:cs="Sylfaen"/>
                <w:sz w:val="20"/>
                <w:szCs w:val="20"/>
              </w:rPr>
              <w:t>1</w:t>
            </w:r>
            <w:r w:rsidRPr="00BB5B58">
              <w:rPr>
                <w:rFonts w:ascii="GHEA Grapalat" w:hAnsi="GHEA Grapalat" w:cs="Sylfaen"/>
                <w:sz w:val="20"/>
                <w:szCs w:val="20"/>
                <w:lang w:val="hy-AM"/>
              </w:rPr>
              <w:t>4</w:t>
            </w:r>
            <w:r w:rsidRPr="00BB5B58">
              <w:rPr>
                <w:rFonts w:ascii="GHEA Grapalat" w:hAnsi="GHEA Grapalat" w:cs="Sylfaen"/>
                <w:sz w:val="20"/>
                <w:szCs w:val="20"/>
              </w:rPr>
              <w:t>.Գումարը</w:t>
            </w:r>
            <w:r w:rsidRPr="00BB5B58">
              <w:rPr>
                <w:rFonts w:ascii="GHEA Grapalat" w:hAnsi="GHEA Grapalat" w:cs="Arial"/>
                <w:sz w:val="20"/>
                <w:szCs w:val="20"/>
              </w:rPr>
              <w:t xml:space="preserve"> </w:t>
            </w:r>
            <w:r w:rsidRPr="00BB5B58">
              <w:rPr>
                <w:rFonts w:ascii="GHEA Grapalat" w:hAnsi="GHEA Grapalat" w:cs="Arial"/>
                <w:sz w:val="20"/>
                <w:szCs w:val="20"/>
                <w:lang w:val="ru-RU"/>
              </w:rPr>
              <w:t>(</w:t>
            </w:r>
            <w:r w:rsidRPr="00BB5B58">
              <w:rPr>
                <w:rFonts w:ascii="GHEA Grapalat" w:hAnsi="GHEA Grapalat" w:cs="Sylfaen"/>
                <w:sz w:val="20"/>
                <w:szCs w:val="20"/>
              </w:rPr>
              <w:t>թվերով</w:t>
            </w:r>
            <w:r w:rsidRPr="00BB5B58">
              <w:rPr>
                <w:rFonts w:ascii="GHEA Grapalat" w:hAnsi="GHEA Grapalat" w:cs="Arial"/>
                <w:sz w:val="20"/>
                <w:szCs w:val="20"/>
              </w:rPr>
              <w:t xml:space="preserve"> </w:t>
            </w:r>
            <w:r w:rsidRPr="00BB5B58">
              <w:rPr>
                <w:rFonts w:ascii="GHEA Grapalat" w:hAnsi="GHEA Grapalat" w:cs="Sylfaen"/>
                <w:sz w:val="20"/>
                <w:szCs w:val="20"/>
              </w:rPr>
              <w:t>և</w:t>
            </w:r>
            <w:r w:rsidRPr="00BB5B58">
              <w:rPr>
                <w:rFonts w:ascii="GHEA Grapalat" w:hAnsi="GHEA Grapalat" w:cs="Arial"/>
                <w:sz w:val="20"/>
                <w:szCs w:val="20"/>
              </w:rPr>
              <w:t xml:space="preserve"> </w:t>
            </w:r>
            <w:r w:rsidRPr="00BB5B58">
              <w:rPr>
                <w:rFonts w:ascii="GHEA Grapalat" w:hAnsi="GHEA Grapalat" w:cs="Sylfaen"/>
                <w:sz w:val="20"/>
                <w:szCs w:val="20"/>
              </w:rPr>
              <w:t>բառերով</w:t>
            </w:r>
            <w:r w:rsidRPr="00BB5B58">
              <w:rPr>
                <w:rFonts w:ascii="GHEA Grapalat" w:hAnsi="GHEA Grapalat" w:cs="Sylfaen"/>
                <w:sz w:val="20"/>
                <w:szCs w:val="20"/>
                <w:lang w:val="ru-RU"/>
              </w:rPr>
              <w:t>)</w:t>
            </w:r>
            <w:r w:rsidRPr="00BB5B58">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595213" w:rsidRPr="00E6597C" w:rsidRDefault="00595213" w:rsidP="00CB0ADE">
            <w:pPr>
              <w:rPr>
                <w:rFonts w:ascii="GHEA Grapalat" w:hAnsi="GHEA Grapalat" w:cs="Arial"/>
                <w:sz w:val="20"/>
                <w:szCs w:val="20"/>
              </w:rPr>
            </w:pPr>
          </w:p>
        </w:tc>
      </w:tr>
      <w:tr w:rsidR="00595213"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595213" w:rsidRPr="00E6597C" w:rsidRDefault="00595213" w:rsidP="00CB0ADE">
            <w:pPr>
              <w:rPr>
                <w:rFonts w:ascii="GHEA Grapalat" w:hAnsi="GHEA Grapalat" w:cs="Sylfaen"/>
                <w:sz w:val="20"/>
                <w:szCs w:val="20"/>
                <w:lang w:val="ru-RU"/>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595213" w:rsidRPr="00E6597C" w:rsidRDefault="00595213" w:rsidP="00CB0ADE">
            <w:pPr>
              <w:rPr>
                <w:rFonts w:ascii="GHEA Grapalat" w:hAnsi="GHEA Grapalat" w:cs="Sylfaen"/>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595213" w:rsidRPr="00E6597C" w:rsidRDefault="00595213" w:rsidP="00CB0ADE">
            <w:pPr>
              <w:jc w:val="right"/>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right"/>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595213" w:rsidRPr="00E6597C" w:rsidRDefault="00595213" w:rsidP="00CB0ADE">
            <w:pPr>
              <w:jc w:val="right"/>
              <w:rPr>
                <w:rFonts w:ascii="GHEA Grapalat" w:hAnsi="GHEA Grapalat" w:cs="Sylfaen"/>
                <w:sz w:val="20"/>
                <w:szCs w:val="20"/>
              </w:rPr>
            </w:pPr>
          </w:p>
        </w:tc>
      </w:tr>
      <w:tr w:rsidR="00595213"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595213" w:rsidRPr="00E6597C" w:rsidRDefault="00595213" w:rsidP="00CB0ADE">
            <w:pPr>
              <w:jc w:val="right"/>
              <w:rPr>
                <w:rFonts w:ascii="GHEA Grapalat" w:hAnsi="GHEA Grapalat" w:cs="Arial"/>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595213" w:rsidRPr="00E6597C" w:rsidRDefault="00595213" w:rsidP="00CB0ADE">
            <w:pPr>
              <w:rPr>
                <w:rFonts w:ascii="GHEA Grapalat" w:hAnsi="GHEA Grapalat" w:cs="Sylfaen"/>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Arial"/>
                <w:sz w:val="20"/>
                <w:szCs w:val="20"/>
              </w:rPr>
            </w:pPr>
          </w:p>
        </w:tc>
      </w:tr>
    </w:tbl>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D14B6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D14B6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D14B6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D14B6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r>
      <w:tr w:rsidR="00631658" w:rsidRPr="00D14B6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bl>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rPr>
          <w:rFonts w:ascii="GHEA Grapalat" w:hAnsi="GHEA Grapalat"/>
        </w:rPr>
      </w:pPr>
    </w:p>
    <w:p w:rsidR="00631658" w:rsidRPr="00E6597C" w:rsidRDefault="00631658" w:rsidP="00631658">
      <w:pPr>
        <w:jc w:val="center"/>
        <w:rPr>
          <w:rFonts w:ascii="GHEA Grapalat" w:hAnsi="GHEA Grapalat" w:cs="GHEA Grapalat"/>
          <w:sz w:val="22"/>
          <w:szCs w:val="22"/>
          <w:lang w:val="hy-AM"/>
        </w:rPr>
      </w:pPr>
    </w:p>
    <w:p w:rsidR="00357603" w:rsidRPr="00E6597C" w:rsidRDefault="00631658" w:rsidP="00357603">
      <w:pPr>
        <w:pStyle w:val="31"/>
        <w:spacing w:line="240" w:lineRule="auto"/>
        <w:jc w:val="right"/>
        <w:rPr>
          <w:rFonts w:ascii="GHEA Grapalat" w:hAnsi="GHEA Grapalat" w:cs="GHEA Grapalat"/>
          <w:i/>
          <w:sz w:val="18"/>
          <w:szCs w:val="18"/>
          <w:lang w:val="hy-AM"/>
        </w:rPr>
      </w:pPr>
      <w:r w:rsidRPr="00E6597C">
        <w:rPr>
          <w:rFonts w:ascii="GHEA Grapalat" w:hAnsi="GHEA Grapalat"/>
          <w:b/>
          <w:lang w:val="hy-AM"/>
        </w:rPr>
        <w:br w:type="page"/>
      </w:r>
    </w:p>
    <w:p w:rsidR="00631658" w:rsidRPr="00E6597C" w:rsidRDefault="00631658" w:rsidP="00631658">
      <w:pPr>
        <w:jc w:val="right"/>
        <w:rPr>
          <w:rFonts w:ascii="GHEA Grapalat" w:hAnsi="GHEA Grapalat" w:cs="GHEA Grapalat"/>
          <w:i/>
          <w:sz w:val="18"/>
          <w:szCs w:val="18"/>
          <w:lang w:val="hy-AM"/>
        </w:rPr>
      </w:pPr>
    </w:p>
    <w:p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Հավելված 5.1</w:t>
      </w:r>
    </w:p>
    <w:p w:rsidR="00631658" w:rsidRPr="00E6597C" w:rsidRDefault="00BB5B58" w:rsidP="00631658">
      <w:pPr>
        <w:pStyle w:val="31"/>
        <w:spacing w:line="240" w:lineRule="auto"/>
        <w:jc w:val="right"/>
        <w:rPr>
          <w:rFonts w:ascii="GHEA Grapalat" w:hAnsi="GHEA Grapalat" w:cs="Sylfaen"/>
          <w:b/>
          <w:lang w:val="hy-AM"/>
        </w:rPr>
      </w:pPr>
      <w:r w:rsidRPr="00BB5B58">
        <w:rPr>
          <w:rFonts w:ascii="GHEA Grapalat" w:hAnsi="GHEA Grapalat"/>
          <w:b/>
          <w:lang w:val="hy-AM"/>
        </w:rPr>
        <w:t>&lt;&lt;ԿՄԱՀ-ԳՀԱՇՁԲ-20/04&gt;&gt;</w:t>
      </w:r>
      <w:r>
        <w:rPr>
          <w:rFonts w:ascii="GHEA Grapalat" w:hAnsi="GHEA Grapalat"/>
          <w:b/>
          <w:i/>
          <w:lang w:val="hy-AM"/>
        </w:rPr>
        <w:t xml:space="preserve"> </w:t>
      </w:r>
      <w:r w:rsidR="00631658" w:rsidRPr="00E6597C">
        <w:rPr>
          <w:rFonts w:ascii="GHEA Grapalat" w:hAnsi="GHEA Grapalat" w:cs="Sylfaen"/>
          <w:b/>
          <w:lang w:val="hy-AM"/>
        </w:rPr>
        <w:t>ծածկագրով</w:t>
      </w:r>
    </w:p>
    <w:p w:rsidR="00631658" w:rsidRPr="00E6597C" w:rsidRDefault="00B9590E"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E6597C">
        <w:rPr>
          <w:rFonts w:ascii="GHEA Grapalat" w:hAnsi="GHEA Grapalat" w:cs="Sylfaen"/>
          <w:b/>
          <w:lang w:val="hy-AM"/>
        </w:rPr>
        <w:t xml:space="preserve"> հրավերի</w:t>
      </w:r>
    </w:p>
    <w:p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rsidR="00631658" w:rsidRPr="00E6597C" w:rsidRDefault="00631658" w:rsidP="00631658">
      <w:pPr>
        <w:rPr>
          <w:rFonts w:ascii="GHEA Grapalat" w:hAnsi="GHEA Grapalat" w:cs="GHEA Grapalat"/>
          <w:b/>
          <w:sz w:val="20"/>
          <w:szCs w:val="20"/>
          <w:lang w:val="hy-AM"/>
        </w:rPr>
      </w:pPr>
    </w:p>
    <w:p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631658" w:rsidRPr="00E6597C" w:rsidRDefault="00631658" w:rsidP="00631658">
      <w:pPr>
        <w:rPr>
          <w:rFonts w:ascii="GHEA Grapalat" w:hAnsi="GHEA Grapalat" w:cs="GHEA Grapalat"/>
          <w:sz w:val="20"/>
          <w:szCs w:val="20"/>
          <w:lang w:val="hy-AM"/>
        </w:rPr>
      </w:pPr>
    </w:p>
    <w:p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E6597C" w:rsidRDefault="00631658" w:rsidP="00631658">
      <w:pPr>
        <w:ind w:firstLine="708"/>
        <w:jc w:val="both"/>
        <w:rPr>
          <w:rFonts w:ascii="GHEA Grapalat" w:hAnsi="GHEA Grapalat" w:cs="GHEA Grapalat"/>
          <w:sz w:val="20"/>
          <w:szCs w:val="20"/>
          <w:lang w:val="hy-AM"/>
        </w:rPr>
      </w:pPr>
    </w:p>
    <w:p w:rsidR="00631658" w:rsidRPr="00E6597C" w:rsidRDefault="00631658" w:rsidP="00631658">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BB5B58" w:rsidRPr="00BB5B58">
        <w:rPr>
          <w:rFonts w:ascii="GHEA Grapalat" w:hAnsi="GHEA Grapalat" w:cs="GHEA Grapalat"/>
          <w:sz w:val="20"/>
          <w:szCs w:val="20"/>
          <w:lang w:val="hy-AM"/>
        </w:rPr>
        <w:t>Արգելի համայնքապետարան</w:t>
      </w:r>
      <w:r w:rsidRPr="00E6597C">
        <w:rPr>
          <w:rFonts w:ascii="GHEA Grapalat" w:hAnsi="GHEA Grapalat" w:cs="GHEA Grapalat"/>
          <w:sz w:val="20"/>
          <w:szCs w:val="20"/>
          <w:lang w:val="pt-BR"/>
        </w:rPr>
        <w:t xml:space="preserve"> (այսուհետ` Պատվիրատու) կողմից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p>
    <w:p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3E24DA" w:rsidRPr="003E24DA">
        <w:rPr>
          <w:rFonts w:ascii="GHEA Grapalat" w:hAnsi="GHEA Grapalat"/>
          <w:sz w:val="20"/>
          <w:szCs w:val="20"/>
          <w:lang w:val="hy-AM"/>
        </w:rPr>
        <w:t>&lt;&lt;ԿՄԱՀ-ԳՀԱՇՁԲ-20/04&gt;&gt;</w:t>
      </w:r>
      <w:r w:rsidR="003E24DA">
        <w:rPr>
          <w:rFonts w:ascii="GHEA Grapalat" w:hAnsi="GHEA Grapalat"/>
          <w:b/>
          <w:i/>
          <w:lang w:val="hy-AM"/>
        </w:rPr>
        <w:t xml:space="preserve"> </w:t>
      </w:r>
      <w:r w:rsidRPr="00E6597C">
        <w:rPr>
          <w:rFonts w:ascii="GHEA Grapalat" w:hAnsi="GHEA Grapalat" w:cs="GHEA Grapalat"/>
          <w:sz w:val="20"/>
          <w:szCs w:val="20"/>
          <w:lang w:val="pt-BR"/>
        </w:rPr>
        <w:t>ծածկագրով գնման ընթացակարգին:</w:t>
      </w:r>
    </w:p>
    <w:p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թվային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ստորագրությամբ</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հաստատված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լինելու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դեպքում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են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ներկայացվում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կրիչներով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ինչպես</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նաև</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դրանցից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արտատպված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թղթային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տարբերակներով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E6597C" w:rsidRDefault="00631658" w:rsidP="00631658">
      <w:pPr>
        <w:jc w:val="both"/>
        <w:rPr>
          <w:rFonts w:ascii="GHEA Grapalat" w:hAnsi="GHEA Grapalat" w:cs="GHEA Grapalat"/>
          <w:sz w:val="20"/>
          <w:szCs w:val="20"/>
          <w:lang w:val="hy-AM"/>
        </w:rPr>
      </w:pPr>
    </w:p>
    <w:p w:rsidR="00631658" w:rsidRPr="00E6597C" w:rsidRDefault="00631658" w:rsidP="00631658">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334B2F" w:rsidRPr="00E6597C" w:rsidRDefault="007A5E2D" w:rsidP="007A5E2D">
      <w:pPr>
        <w:ind w:firstLine="567"/>
        <w:jc w:val="both"/>
        <w:rPr>
          <w:rFonts w:ascii="GHEA Grapalat" w:hAnsi="GHEA Grapalat" w:cs="GHEA Grapalat"/>
          <w:sz w:val="20"/>
          <w:szCs w:val="20"/>
        </w:rPr>
      </w:pPr>
      <w:r w:rsidRPr="00E6597C">
        <w:rPr>
          <w:rFonts w:ascii="GHEA Grapalat" w:hAnsi="GHEA Grapalat" w:cs="GHEA Grapalat"/>
          <w:sz w:val="20"/>
          <w:szCs w:val="20"/>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E6597C">
        <w:rPr>
          <w:rFonts w:ascii="GHEA Grapalat" w:hAnsi="GHEA Grapalat" w:cs="GHEA Grapalat"/>
          <w:sz w:val="20"/>
          <w:szCs w:val="20"/>
        </w:rPr>
        <w:t xml:space="preserve"> հաջորդող քսաներորդ աշխատանքային օրը ներառյալ:</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E6597C" w:rsidRDefault="00631658" w:rsidP="00631658">
      <w:pPr>
        <w:ind w:firstLine="567"/>
        <w:jc w:val="both"/>
        <w:rPr>
          <w:rFonts w:ascii="GHEA Grapalat" w:hAnsi="GHEA Grapalat" w:cs="GHEA Grapalat"/>
          <w:sz w:val="20"/>
          <w:szCs w:val="20"/>
          <w:lang w:val="hy-AM"/>
        </w:rPr>
      </w:pPr>
    </w:p>
    <w:p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rsidR="00631658" w:rsidRPr="00E6597C" w:rsidRDefault="00631658" w:rsidP="00631658">
      <w:pPr>
        <w:jc w:val="both"/>
        <w:rPr>
          <w:rFonts w:ascii="GHEA Grapalat" w:hAnsi="GHEA Grapalat"/>
          <w:sz w:val="20"/>
          <w:szCs w:val="20"/>
          <w:lang w:val="hy-AM"/>
        </w:rPr>
      </w:pP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31658" w:rsidRPr="00E6597C" w:rsidRDefault="00631658" w:rsidP="00631658">
      <w:pPr>
        <w:jc w:val="center"/>
        <w:rPr>
          <w:rFonts w:ascii="GHEA Grapalat" w:hAnsi="GHEA Grapalat" w:cs="GHEA Grapalat"/>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334B2F" w:rsidRPr="00E6597C" w:rsidRDefault="00334B2F" w:rsidP="00CB0ADE">
            <w:pPr>
              <w:jc w:val="center"/>
              <w:rPr>
                <w:rFonts w:ascii="GHEA Grapalat" w:hAnsi="GHEA Grapalat" w:cs="Arial"/>
                <w:bCs/>
                <w:i/>
                <w:sz w:val="20"/>
                <w:szCs w:val="20"/>
              </w:rPr>
            </w:pP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497D6B"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BB5B58" w:rsidRDefault="00497D6B" w:rsidP="00497D6B">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lang w:val="hy-AM"/>
              </w:rPr>
              <w:t xml:space="preserve"> Արգելի համայնքապետարան</w:t>
            </w:r>
          </w:p>
        </w:tc>
      </w:tr>
      <w:tr w:rsidR="00497D6B"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497D6B"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BB5B58" w:rsidRDefault="00497D6B" w:rsidP="00497D6B">
            <w:pPr>
              <w:rPr>
                <w:rFonts w:ascii="GHEA Grapalat" w:hAnsi="GHEA Grapalat" w:cs="Arial"/>
                <w:sz w:val="20"/>
                <w:szCs w:val="20"/>
                <w:lang w:val="hy-AM"/>
              </w:rPr>
            </w:pPr>
            <w:r w:rsidRPr="00BB5B58">
              <w:rPr>
                <w:rFonts w:ascii="GHEA Grapalat" w:hAnsi="GHEA Grapalat" w:cs="Sylfaen"/>
                <w:sz w:val="20"/>
                <w:szCs w:val="20"/>
                <w:lang w:val="hy-AM"/>
              </w:rPr>
              <w:t>11</w:t>
            </w:r>
            <w:r w:rsidRPr="00BB5B58">
              <w:rPr>
                <w:rFonts w:ascii="GHEA Grapalat" w:hAnsi="GHEA Grapalat" w:cs="Sylfaen"/>
                <w:sz w:val="20"/>
                <w:szCs w:val="20"/>
              </w:rPr>
              <w:t>. Շահառուի</w:t>
            </w:r>
            <w:r w:rsidRPr="00BB5B58">
              <w:rPr>
                <w:rFonts w:ascii="GHEA Grapalat" w:hAnsi="GHEA Grapalat" w:cs="Arial"/>
                <w:sz w:val="20"/>
                <w:szCs w:val="20"/>
              </w:rPr>
              <w:t xml:space="preserve"> </w:t>
            </w:r>
            <w:r w:rsidRPr="00BB5B58">
              <w:rPr>
                <w:rFonts w:ascii="GHEA Grapalat" w:hAnsi="GHEA Grapalat" w:cs="Sylfaen"/>
                <w:sz w:val="20"/>
                <w:szCs w:val="20"/>
              </w:rPr>
              <w:t>ՀՎՀՀ</w:t>
            </w:r>
            <w:r w:rsidRPr="00BB5B58">
              <w:rPr>
                <w:rFonts w:ascii="GHEA Grapalat" w:hAnsi="GHEA Grapalat" w:cs="Arial"/>
                <w:sz w:val="20"/>
                <w:szCs w:val="20"/>
              </w:rPr>
              <w:t>`</w:t>
            </w:r>
            <w:r w:rsidRPr="00BB5B58">
              <w:rPr>
                <w:rFonts w:ascii="GHEA Grapalat" w:hAnsi="GHEA Grapalat" w:cs="Arial"/>
                <w:sz w:val="20"/>
                <w:szCs w:val="20"/>
                <w:lang w:val="hy-AM"/>
              </w:rPr>
              <w:t xml:space="preserve"> </w:t>
            </w:r>
            <w:r w:rsidRPr="00BB5B58">
              <w:rPr>
                <w:rFonts w:ascii="GHEA Grapalat" w:hAnsi="GHEA Grapalat" w:cs="Arial"/>
                <w:color w:val="000000"/>
                <w:sz w:val="20"/>
                <w:szCs w:val="20"/>
                <w:shd w:val="clear" w:color="auto" w:fill="FFFFFF"/>
              </w:rPr>
              <w:t>03300774</w:t>
            </w:r>
          </w:p>
        </w:tc>
      </w:tr>
      <w:tr w:rsidR="00497D6B"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BB5B58" w:rsidRDefault="00497D6B" w:rsidP="00497D6B">
            <w:pPr>
              <w:rPr>
                <w:rFonts w:ascii="GHEA Grapalat" w:hAnsi="GHEA Grapalat" w:cs="Arial"/>
                <w:sz w:val="20"/>
                <w:szCs w:val="20"/>
              </w:rPr>
            </w:pPr>
            <w:r w:rsidRPr="00BB5B58">
              <w:rPr>
                <w:rFonts w:ascii="GHEA Grapalat" w:hAnsi="GHEA Grapalat" w:cs="Sylfaen"/>
                <w:sz w:val="20"/>
                <w:szCs w:val="20"/>
              </w:rPr>
              <w:t>1</w:t>
            </w:r>
            <w:r w:rsidRPr="00BB5B58">
              <w:rPr>
                <w:rFonts w:ascii="GHEA Grapalat" w:hAnsi="GHEA Grapalat" w:cs="Sylfaen"/>
                <w:sz w:val="20"/>
                <w:szCs w:val="20"/>
                <w:lang w:val="hy-AM"/>
              </w:rPr>
              <w:t>2</w:t>
            </w:r>
            <w:r w:rsidRPr="00BB5B58">
              <w:rPr>
                <w:rFonts w:ascii="GHEA Grapalat" w:hAnsi="GHEA Grapalat" w:cs="Sylfaen"/>
                <w:sz w:val="20"/>
                <w:szCs w:val="20"/>
              </w:rPr>
              <w:t>.Շահառուի</w:t>
            </w:r>
            <w:r w:rsidRPr="00BB5B58">
              <w:rPr>
                <w:rFonts w:ascii="GHEA Grapalat" w:hAnsi="GHEA Grapalat" w:cs="Sylfaen"/>
                <w:sz w:val="20"/>
                <w:szCs w:val="20"/>
                <w:lang w:val="hy-AM"/>
              </w:rPr>
              <w:t>ն</w:t>
            </w:r>
            <w:r w:rsidRPr="00BB5B58">
              <w:rPr>
                <w:rFonts w:ascii="GHEA Grapalat" w:hAnsi="GHEA Grapalat" w:cs="Arial"/>
                <w:sz w:val="20"/>
                <w:szCs w:val="20"/>
              </w:rPr>
              <w:t xml:space="preserve"> </w:t>
            </w:r>
            <w:r w:rsidRPr="00BB5B58">
              <w:rPr>
                <w:rFonts w:ascii="GHEA Grapalat" w:hAnsi="GHEA Grapalat" w:cs="Sylfaen"/>
                <w:sz w:val="20"/>
                <w:szCs w:val="20"/>
                <w:lang w:val="hy-AM"/>
              </w:rPr>
              <w:t xml:space="preserve"> սպասարկող Ֆինանսական կազմակերպություն</w:t>
            </w:r>
            <w:r w:rsidRPr="00BB5B58">
              <w:rPr>
                <w:rFonts w:ascii="GHEA Grapalat" w:hAnsi="GHEA Grapalat" w:cs="Sylfaen"/>
                <w:sz w:val="20"/>
                <w:szCs w:val="20"/>
              </w:rPr>
              <w:t xml:space="preserve"> (բանկ)</w:t>
            </w:r>
            <w:r w:rsidRPr="00BB5B58">
              <w:rPr>
                <w:rFonts w:ascii="GHEA Grapalat" w:hAnsi="GHEA Grapalat" w:cs="Arial"/>
                <w:sz w:val="20"/>
                <w:szCs w:val="20"/>
              </w:rPr>
              <w:t>`</w:t>
            </w:r>
          </w:p>
        </w:tc>
      </w:tr>
      <w:tr w:rsidR="00497D6B"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BB5B58" w:rsidRDefault="00497D6B" w:rsidP="00497D6B">
            <w:pPr>
              <w:rPr>
                <w:rFonts w:ascii="GHEA Grapalat" w:hAnsi="GHEA Grapalat" w:cs="Arial"/>
                <w:sz w:val="20"/>
                <w:szCs w:val="20"/>
              </w:rPr>
            </w:pPr>
            <w:r w:rsidRPr="00BB5B58">
              <w:rPr>
                <w:rFonts w:ascii="GHEA Grapalat" w:hAnsi="GHEA Grapalat" w:cs="Sylfaen"/>
                <w:sz w:val="20"/>
                <w:szCs w:val="20"/>
              </w:rPr>
              <w:t>1</w:t>
            </w:r>
            <w:r w:rsidRPr="00BB5B58">
              <w:rPr>
                <w:rFonts w:ascii="GHEA Grapalat" w:hAnsi="GHEA Grapalat" w:cs="Sylfaen"/>
                <w:sz w:val="20"/>
                <w:szCs w:val="20"/>
                <w:lang w:val="hy-AM"/>
              </w:rPr>
              <w:t>3</w:t>
            </w:r>
            <w:r w:rsidRPr="00BB5B58">
              <w:rPr>
                <w:rFonts w:ascii="GHEA Grapalat" w:hAnsi="GHEA Grapalat" w:cs="Sylfaen"/>
                <w:sz w:val="20"/>
                <w:szCs w:val="20"/>
              </w:rPr>
              <w:t>.Շահառուի</w:t>
            </w:r>
            <w:r w:rsidRPr="00BB5B58">
              <w:rPr>
                <w:rFonts w:ascii="GHEA Grapalat" w:hAnsi="GHEA Grapalat" w:cs="Arial"/>
                <w:sz w:val="20"/>
                <w:szCs w:val="20"/>
              </w:rPr>
              <w:t xml:space="preserve"> </w:t>
            </w:r>
            <w:r w:rsidRPr="00BB5B58">
              <w:rPr>
                <w:rFonts w:ascii="GHEA Grapalat" w:hAnsi="GHEA Grapalat" w:cs="Sylfaen"/>
                <w:sz w:val="20"/>
                <w:szCs w:val="20"/>
              </w:rPr>
              <w:t>հաշվի</w:t>
            </w:r>
            <w:r w:rsidRPr="00BB5B58">
              <w:rPr>
                <w:rFonts w:ascii="GHEA Grapalat" w:hAnsi="GHEA Grapalat" w:cs="Arial"/>
                <w:sz w:val="20"/>
                <w:szCs w:val="20"/>
              </w:rPr>
              <w:t xml:space="preserve"> </w:t>
            </w:r>
            <w:r w:rsidRPr="00BB5B58">
              <w:rPr>
                <w:rFonts w:ascii="GHEA Grapalat" w:hAnsi="GHEA Grapalat" w:cs="Sylfaen"/>
                <w:sz w:val="20"/>
                <w:szCs w:val="20"/>
              </w:rPr>
              <w:t>համարը</w:t>
            </w:r>
            <w:r w:rsidRPr="00BB5B58">
              <w:rPr>
                <w:rFonts w:ascii="GHEA Grapalat" w:hAnsi="GHEA Grapalat" w:cs="Arial"/>
                <w:sz w:val="20"/>
                <w:szCs w:val="20"/>
              </w:rPr>
              <w:t xml:space="preserve"> (</w:t>
            </w:r>
            <w:r w:rsidRPr="00BB5B58">
              <w:rPr>
                <w:rFonts w:ascii="GHEA Grapalat" w:hAnsi="GHEA Grapalat" w:cs="Sylfaen"/>
                <w:sz w:val="20"/>
                <w:szCs w:val="20"/>
              </w:rPr>
              <w:t>հշ</w:t>
            </w:r>
            <w:r w:rsidRPr="00BB5B58">
              <w:rPr>
                <w:rFonts w:ascii="GHEA Grapalat" w:hAnsi="GHEA Grapalat" w:cs="Arial"/>
                <w:sz w:val="20"/>
                <w:szCs w:val="20"/>
              </w:rPr>
              <w:t xml:space="preserve">.N)) </w:t>
            </w:r>
            <w:r w:rsidRPr="00BB5B58">
              <w:rPr>
                <w:rFonts w:ascii="GHEA Grapalat" w:hAnsi="GHEA Grapalat" w:cs="Arial"/>
                <w:color w:val="000000"/>
                <w:sz w:val="20"/>
                <w:szCs w:val="20"/>
                <w:shd w:val="clear" w:color="auto" w:fill="FFFFFF"/>
              </w:rPr>
              <w:t>900112103016</w:t>
            </w:r>
          </w:p>
        </w:tc>
      </w:tr>
      <w:tr w:rsidR="00497D6B"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497D6B"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497D6B"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497D6B"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497D6B"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497D6B" w:rsidRPr="00E6597C" w:rsidRDefault="00497D6B" w:rsidP="00497D6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497D6B" w:rsidRPr="00E6597C" w:rsidRDefault="00497D6B" w:rsidP="00497D6B">
            <w:pPr>
              <w:rPr>
                <w:rFonts w:ascii="GHEA Grapalat" w:hAnsi="GHEA Grapalat" w:cs="Arial"/>
                <w:sz w:val="20"/>
                <w:szCs w:val="20"/>
              </w:rPr>
            </w:pPr>
          </w:p>
        </w:tc>
      </w:tr>
      <w:tr w:rsidR="00497D6B"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Arial"/>
                <w:sz w:val="20"/>
                <w:szCs w:val="20"/>
                <w:lang w:val="hy-AM"/>
              </w:rPr>
            </w:pPr>
          </w:p>
        </w:tc>
      </w:tr>
      <w:tr w:rsidR="00497D6B"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497D6B" w:rsidRPr="00E6597C" w:rsidRDefault="00497D6B" w:rsidP="00497D6B">
            <w:pPr>
              <w:rPr>
                <w:rFonts w:ascii="GHEA Grapalat" w:hAnsi="GHEA Grapalat" w:cs="Sylfaen"/>
                <w:sz w:val="20"/>
                <w:szCs w:val="20"/>
                <w:lang w:val="ru-RU"/>
              </w:rPr>
            </w:pPr>
          </w:p>
        </w:tc>
      </w:tr>
      <w:tr w:rsidR="00497D6B"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497D6B" w:rsidRPr="00E6597C" w:rsidRDefault="00497D6B" w:rsidP="00497D6B">
            <w:pPr>
              <w:rPr>
                <w:rFonts w:ascii="GHEA Grapalat" w:hAnsi="GHEA Grapalat" w:cs="Sylfaen"/>
                <w:sz w:val="20"/>
                <w:szCs w:val="20"/>
                <w:lang w:val="hy-AM"/>
              </w:rPr>
            </w:pPr>
          </w:p>
        </w:tc>
      </w:tr>
      <w:tr w:rsidR="00497D6B"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497D6B" w:rsidRPr="00E6597C" w:rsidRDefault="00497D6B" w:rsidP="00497D6B">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497D6B" w:rsidRPr="00E6597C" w:rsidRDefault="00497D6B" w:rsidP="00497D6B">
            <w:pPr>
              <w:rPr>
                <w:rFonts w:ascii="GHEA Grapalat" w:hAnsi="GHEA Grapalat" w:cs="Sylfaen"/>
                <w:sz w:val="20"/>
                <w:szCs w:val="20"/>
              </w:rPr>
            </w:pPr>
          </w:p>
          <w:p w:rsidR="00497D6B" w:rsidRPr="00E6597C" w:rsidRDefault="00497D6B" w:rsidP="00497D6B">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497D6B" w:rsidRPr="00E6597C" w:rsidRDefault="00497D6B" w:rsidP="00497D6B">
            <w:pPr>
              <w:rPr>
                <w:rFonts w:ascii="GHEA Grapalat" w:hAnsi="GHEA Grapalat" w:cs="Tahoma"/>
                <w:color w:val="000000"/>
                <w:sz w:val="20"/>
                <w:szCs w:val="20"/>
              </w:rPr>
            </w:pPr>
          </w:p>
          <w:p w:rsidR="00497D6B" w:rsidRPr="00E6597C" w:rsidRDefault="00497D6B" w:rsidP="00497D6B">
            <w:pPr>
              <w:rPr>
                <w:rFonts w:ascii="GHEA Grapalat" w:hAnsi="GHEA Grapalat" w:cs="Sylfaen"/>
                <w:sz w:val="20"/>
                <w:szCs w:val="20"/>
              </w:rPr>
            </w:pPr>
          </w:p>
          <w:p w:rsidR="00497D6B" w:rsidRPr="00E6597C" w:rsidRDefault="00497D6B" w:rsidP="00497D6B">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497D6B" w:rsidRPr="00E6597C" w:rsidRDefault="00497D6B" w:rsidP="00497D6B">
            <w:pPr>
              <w:rPr>
                <w:rFonts w:ascii="GHEA Grapalat" w:hAnsi="GHEA Grapalat" w:cs="Sylfaen"/>
                <w:sz w:val="20"/>
                <w:szCs w:val="20"/>
              </w:rPr>
            </w:pPr>
          </w:p>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t xml:space="preserve">                                                                             Կ.Տ.</w:t>
            </w:r>
          </w:p>
          <w:p w:rsidR="00497D6B" w:rsidRPr="00E6597C" w:rsidRDefault="00497D6B" w:rsidP="00497D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497D6B" w:rsidRPr="00E6597C" w:rsidRDefault="00497D6B" w:rsidP="00497D6B">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497D6B" w:rsidRPr="00E6597C" w:rsidRDefault="00497D6B" w:rsidP="00497D6B">
            <w:pPr>
              <w:jc w:val="right"/>
              <w:rPr>
                <w:rFonts w:ascii="GHEA Grapalat" w:hAnsi="GHEA Grapalat" w:cs="Sylfaen"/>
                <w:sz w:val="20"/>
                <w:szCs w:val="20"/>
              </w:rPr>
            </w:pPr>
          </w:p>
          <w:p w:rsidR="00497D6B" w:rsidRPr="00E6597C" w:rsidRDefault="00497D6B" w:rsidP="00497D6B">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497D6B" w:rsidRPr="00E6597C" w:rsidRDefault="00497D6B" w:rsidP="00497D6B">
            <w:pPr>
              <w:jc w:val="right"/>
              <w:rPr>
                <w:rFonts w:ascii="GHEA Grapalat" w:hAnsi="GHEA Grapalat" w:cs="Tahoma"/>
                <w:color w:val="000000"/>
                <w:sz w:val="20"/>
                <w:szCs w:val="20"/>
              </w:rPr>
            </w:pPr>
          </w:p>
          <w:p w:rsidR="00497D6B" w:rsidRPr="00E6597C" w:rsidRDefault="00497D6B" w:rsidP="00497D6B">
            <w:pPr>
              <w:jc w:val="right"/>
              <w:rPr>
                <w:rFonts w:ascii="GHEA Grapalat" w:hAnsi="GHEA Grapalat" w:cs="Tahoma"/>
                <w:color w:val="000000"/>
                <w:sz w:val="20"/>
                <w:szCs w:val="20"/>
              </w:rPr>
            </w:pPr>
          </w:p>
          <w:p w:rsidR="00497D6B" w:rsidRPr="00E6597C" w:rsidRDefault="00497D6B" w:rsidP="00497D6B">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497D6B" w:rsidRPr="00E6597C" w:rsidRDefault="00497D6B" w:rsidP="00497D6B">
            <w:pPr>
              <w:jc w:val="right"/>
              <w:rPr>
                <w:rFonts w:ascii="GHEA Grapalat" w:hAnsi="GHEA Grapalat" w:cs="Sylfaen"/>
                <w:sz w:val="20"/>
                <w:szCs w:val="20"/>
              </w:rPr>
            </w:pPr>
          </w:p>
          <w:p w:rsidR="00497D6B" w:rsidRPr="00E6597C" w:rsidRDefault="00497D6B" w:rsidP="00497D6B">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497D6B" w:rsidRPr="00E6597C" w:rsidRDefault="00497D6B" w:rsidP="00497D6B">
            <w:pPr>
              <w:jc w:val="right"/>
              <w:rPr>
                <w:rFonts w:ascii="GHEA Grapalat" w:hAnsi="GHEA Grapalat" w:cs="Sylfaen"/>
                <w:sz w:val="20"/>
                <w:szCs w:val="20"/>
              </w:rPr>
            </w:pPr>
          </w:p>
        </w:tc>
      </w:tr>
      <w:tr w:rsidR="00497D6B"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497D6B" w:rsidRPr="00E6597C" w:rsidRDefault="00497D6B" w:rsidP="00497D6B">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497D6B" w:rsidRPr="00E6597C" w:rsidRDefault="00497D6B" w:rsidP="00497D6B">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497D6B" w:rsidRPr="00E6597C" w:rsidRDefault="00497D6B" w:rsidP="00497D6B">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t xml:space="preserve">  </w:t>
            </w:r>
          </w:p>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497D6B" w:rsidRPr="00E6597C" w:rsidRDefault="00497D6B" w:rsidP="00497D6B">
            <w:pPr>
              <w:rPr>
                <w:rFonts w:ascii="GHEA Grapalat" w:hAnsi="GHEA Grapalat" w:cs="Tahoma"/>
                <w:color w:val="000000"/>
                <w:sz w:val="20"/>
                <w:szCs w:val="20"/>
              </w:rPr>
            </w:pPr>
          </w:p>
          <w:p w:rsidR="00497D6B" w:rsidRPr="00E6597C" w:rsidRDefault="00497D6B" w:rsidP="00497D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497D6B" w:rsidRPr="00E6597C" w:rsidRDefault="00497D6B" w:rsidP="00497D6B">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497D6B" w:rsidRPr="00E6597C" w:rsidRDefault="00497D6B" w:rsidP="00497D6B">
            <w:pPr>
              <w:jc w:val="right"/>
              <w:rPr>
                <w:rFonts w:ascii="GHEA Grapalat" w:hAnsi="GHEA Grapalat" w:cs="Tahoma"/>
                <w:color w:val="000000"/>
                <w:sz w:val="20"/>
                <w:szCs w:val="20"/>
              </w:rPr>
            </w:pPr>
          </w:p>
          <w:p w:rsidR="00497D6B" w:rsidRPr="00E6597C" w:rsidRDefault="00497D6B" w:rsidP="00497D6B">
            <w:pPr>
              <w:jc w:val="right"/>
              <w:rPr>
                <w:rFonts w:ascii="GHEA Grapalat" w:hAnsi="GHEA Grapalat" w:cs="Tahoma"/>
                <w:color w:val="000000"/>
                <w:sz w:val="20"/>
                <w:szCs w:val="20"/>
              </w:rPr>
            </w:pPr>
          </w:p>
          <w:p w:rsidR="00497D6B" w:rsidRPr="00E6597C" w:rsidRDefault="00497D6B" w:rsidP="00497D6B">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497D6B" w:rsidRPr="00E6597C" w:rsidRDefault="00497D6B" w:rsidP="00497D6B">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497D6B" w:rsidRPr="00E6597C" w:rsidRDefault="00497D6B" w:rsidP="00497D6B">
            <w:pPr>
              <w:jc w:val="right"/>
              <w:rPr>
                <w:rFonts w:ascii="GHEA Grapalat" w:hAnsi="GHEA Grapalat" w:cs="Arial"/>
                <w:sz w:val="20"/>
                <w:szCs w:val="20"/>
                <w:lang w:val="hy-AM"/>
              </w:rPr>
            </w:pPr>
          </w:p>
        </w:tc>
      </w:tr>
      <w:tr w:rsidR="00497D6B"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lastRenderedPageBreak/>
              <w:t>24.բ.                                                       Կ.Տ.</w:t>
            </w:r>
          </w:p>
          <w:p w:rsidR="00497D6B" w:rsidRPr="00E6597C" w:rsidRDefault="00497D6B" w:rsidP="00497D6B">
            <w:pPr>
              <w:rPr>
                <w:rFonts w:ascii="GHEA Grapalat" w:hAnsi="GHEA Grapalat" w:cs="Sylfaen"/>
                <w:sz w:val="20"/>
                <w:szCs w:val="20"/>
              </w:rPr>
            </w:pPr>
          </w:p>
          <w:p w:rsidR="00497D6B" w:rsidRPr="00E6597C" w:rsidRDefault="00497D6B" w:rsidP="00497D6B">
            <w:pPr>
              <w:rPr>
                <w:rFonts w:ascii="GHEA Grapalat" w:hAnsi="GHEA Grapalat" w:cs="Sylfaen"/>
                <w:sz w:val="20"/>
                <w:szCs w:val="20"/>
              </w:rPr>
            </w:pPr>
          </w:p>
          <w:p w:rsidR="00497D6B" w:rsidRPr="00E6597C" w:rsidRDefault="00497D6B" w:rsidP="00497D6B">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497D6B" w:rsidRPr="00E6597C" w:rsidRDefault="00497D6B" w:rsidP="00497D6B">
            <w:pPr>
              <w:rPr>
                <w:rFonts w:ascii="GHEA Grapalat" w:hAnsi="GHEA Grapalat" w:cs="Sylfaen"/>
                <w:sz w:val="20"/>
                <w:szCs w:val="20"/>
              </w:rPr>
            </w:pPr>
          </w:p>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t xml:space="preserve">  </w:t>
            </w:r>
          </w:p>
          <w:p w:rsidR="00497D6B" w:rsidRPr="00E6597C" w:rsidRDefault="00497D6B" w:rsidP="00497D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t xml:space="preserve">23.բ.                                                                 Կ.Տ.    </w:t>
            </w:r>
          </w:p>
          <w:p w:rsidR="00497D6B" w:rsidRPr="00E6597C" w:rsidRDefault="00497D6B" w:rsidP="00497D6B">
            <w:pPr>
              <w:rPr>
                <w:rFonts w:ascii="GHEA Grapalat" w:hAnsi="GHEA Grapalat" w:cs="Sylfaen"/>
                <w:sz w:val="20"/>
                <w:szCs w:val="20"/>
              </w:rPr>
            </w:pPr>
          </w:p>
          <w:p w:rsidR="00497D6B" w:rsidRPr="00E6597C" w:rsidRDefault="00497D6B" w:rsidP="00497D6B">
            <w:pPr>
              <w:rPr>
                <w:rFonts w:ascii="GHEA Grapalat" w:hAnsi="GHEA Grapalat" w:cs="Sylfaen"/>
                <w:sz w:val="20"/>
                <w:szCs w:val="20"/>
              </w:rPr>
            </w:pPr>
            <w:r w:rsidRPr="00E6597C">
              <w:rPr>
                <w:rFonts w:ascii="GHEA Grapalat" w:hAnsi="GHEA Grapalat" w:cs="Sylfaen"/>
                <w:sz w:val="20"/>
                <w:szCs w:val="20"/>
              </w:rPr>
              <w:t xml:space="preserve">                     </w:t>
            </w:r>
          </w:p>
          <w:p w:rsidR="00497D6B" w:rsidRPr="00E6597C" w:rsidRDefault="00497D6B" w:rsidP="00497D6B">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497D6B" w:rsidRPr="00E6597C" w:rsidRDefault="00497D6B" w:rsidP="00497D6B">
            <w:pPr>
              <w:rPr>
                <w:rFonts w:ascii="GHEA Grapalat" w:hAnsi="GHEA Grapalat" w:cs="Sylfaen"/>
                <w:color w:val="000000"/>
                <w:sz w:val="20"/>
                <w:szCs w:val="20"/>
              </w:rPr>
            </w:pPr>
          </w:p>
          <w:p w:rsidR="00497D6B" w:rsidRPr="00E6597C" w:rsidRDefault="00497D6B" w:rsidP="00497D6B">
            <w:pPr>
              <w:rPr>
                <w:rFonts w:ascii="GHEA Grapalat" w:hAnsi="GHEA Grapalat" w:cs="Sylfaen"/>
                <w:sz w:val="20"/>
                <w:szCs w:val="20"/>
              </w:rPr>
            </w:pPr>
          </w:p>
          <w:p w:rsidR="00497D6B" w:rsidRPr="00E6597C" w:rsidRDefault="00497D6B" w:rsidP="00497D6B">
            <w:pPr>
              <w:jc w:val="right"/>
              <w:rPr>
                <w:rFonts w:ascii="GHEA Grapalat" w:hAnsi="GHEA Grapalat" w:cs="Arial"/>
                <w:sz w:val="20"/>
                <w:szCs w:val="20"/>
              </w:rPr>
            </w:pPr>
          </w:p>
        </w:tc>
      </w:tr>
    </w:tbl>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D14B6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D14B6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D14B6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D14B6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r>
      <w:tr w:rsidR="00334B2F" w:rsidRPr="00D14B6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bl>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F02279" w:rsidRPr="00475CA1" w:rsidRDefault="00334B2F" w:rsidP="00475CA1">
      <w:pPr>
        <w:pStyle w:val="31"/>
        <w:spacing w:line="240" w:lineRule="auto"/>
        <w:jc w:val="right"/>
        <w:rPr>
          <w:rFonts w:ascii="GHEA Grapalat" w:hAnsi="GHEA Grapalat"/>
        </w:rPr>
      </w:pPr>
      <w:r w:rsidRPr="00E6597C">
        <w:rPr>
          <w:rFonts w:ascii="GHEA Grapalat" w:hAnsi="GHEA Grapalat"/>
          <w:b/>
          <w:lang w:val="hy-AM"/>
        </w:rPr>
        <w:br w:type="page"/>
      </w:r>
      <w:r w:rsidR="00F02279" w:rsidRPr="00E6597C">
        <w:rPr>
          <w:rStyle w:val="af6"/>
          <w:rFonts w:ascii="GHEA Grapalat" w:hAnsi="GHEA Grapalat" w:cs="Sylfaen"/>
          <w:b/>
          <w:color w:val="FFFFFF"/>
        </w:rPr>
        <w:lastRenderedPageBreak/>
        <w:footnoteReference w:id="7"/>
      </w:r>
    </w:p>
    <w:p w:rsidR="00F02279" w:rsidRPr="00497D6B" w:rsidRDefault="00F02279" w:rsidP="00497D6B">
      <w:pPr>
        <w:jc w:val="center"/>
        <w:rPr>
          <w:rFonts w:ascii="GHEA Grapalat" w:hAnsi="GHEA Grapalat"/>
          <w:lang w:val="hy-AM"/>
        </w:rPr>
      </w:pPr>
    </w:p>
    <w:p w:rsidR="00F02279" w:rsidRPr="00E6597C" w:rsidRDefault="00F02279" w:rsidP="00F02279">
      <w:pPr>
        <w:tabs>
          <w:tab w:val="left" w:pos="2268"/>
        </w:tabs>
        <w:ind w:left="-284" w:firstLine="284"/>
        <w:jc w:val="right"/>
        <w:rPr>
          <w:rFonts w:ascii="GHEA Grapalat" w:hAnsi="GHEA Grapalat"/>
          <w:lang w:val="es-ES"/>
        </w:rPr>
      </w:pPr>
    </w:p>
    <w:p w:rsidR="00F02279" w:rsidRPr="00E6597C" w:rsidRDefault="00497D6B" w:rsidP="00F02279">
      <w:pPr>
        <w:ind w:left="-142" w:firstLine="142"/>
        <w:jc w:val="center"/>
        <w:rPr>
          <w:rFonts w:ascii="GHEA Grapalat" w:hAnsi="GHEA Grapalat"/>
          <w:b/>
          <w:sz w:val="20"/>
          <w:szCs w:val="20"/>
          <w:lang w:val="es-ES"/>
        </w:rPr>
      </w:pPr>
      <w:r w:rsidRPr="00497D6B">
        <w:rPr>
          <w:rFonts w:ascii="GHEA Grapalat" w:hAnsi="GHEA Grapalat"/>
          <w:b/>
          <w:sz w:val="20"/>
          <w:szCs w:val="20"/>
          <w:lang w:val="hy-AM"/>
        </w:rPr>
        <w:t>&lt;&lt;ԱՐԳԵԼ ՀԱՄԱՅՆՔԻ ՆԱԽԱԴՊՐՈՑԱԿԱՆ ՈՒՍՈՒՄՆԱԿԱՆ ՀԱՍՏԱՏՈՒԹՅԱՆ ՎԵՐԱՆՈՐՈԳՄԱՆ ԱՇԽԱՏԱՆՔՆԵՐԻ</w:t>
      </w:r>
      <w:r w:rsidRPr="00F6218D">
        <w:rPr>
          <w:rFonts w:ascii="GHEA Grapalat" w:hAnsi="GHEA Grapalat"/>
          <w:b/>
          <w:i/>
          <w:sz w:val="20"/>
          <w:szCs w:val="20"/>
          <w:lang w:val="hy-AM"/>
        </w:rPr>
        <w:t xml:space="preserve">&gt;&gt; </w:t>
      </w:r>
      <w:r w:rsidR="00F02279" w:rsidRPr="00E6597C">
        <w:rPr>
          <w:rFonts w:ascii="GHEA Grapalat" w:hAnsi="GHEA Grapalat" w:cs="Sylfaen"/>
          <w:b/>
          <w:sz w:val="20"/>
          <w:szCs w:val="20"/>
          <w:lang w:val="pt-BR"/>
        </w:rPr>
        <w:t>ԿԱՊԱԼԱՅԻՆ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ԱՇԽԱՏԱՆՔՆԵՐԻ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rsidR="00F02279" w:rsidRPr="00E6597C" w:rsidRDefault="00F02279" w:rsidP="00F02279">
      <w:pPr>
        <w:jc w:val="both"/>
        <w:rPr>
          <w:rFonts w:ascii="GHEA Grapalat" w:hAnsi="GHEA Grapalat"/>
          <w:sz w:val="20"/>
          <w:szCs w:val="20"/>
          <w:lang w:val="es-ES"/>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497D6B" w:rsidRPr="00497D6B">
        <w:rPr>
          <w:rFonts w:ascii="GHEA Grapalat" w:hAnsi="GHEA Grapalat" w:cs="Times Armenian"/>
          <w:sz w:val="20"/>
          <w:szCs w:val="20"/>
          <w:lang w:val="hy-AM"/>
        </w:rPr>
        <w:t>30.102020թ.</w:t>
      </w:r>
      <w:r w:rsidRPr="00497D6B">
        <w:rPr>
          <w:rFonts w:ascii="GHEA Grapalat" w:hAnsi="GHEA Grapalat" w:cs="Times Armenian"/>
          <w:sz w:val="20"/>
          <w:szCs w:val="20"/>
          <w:lang w:val="es-ES"/>
        </w:rPr>
        <w:t>:</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lastRenderedPageBreak/>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C1134C">
        <w:rPr>
          <w:rFonts w:ascii="GHEA Grapalat" w:hAnsi="GHEA Grapalat" w:cs="Sylfaen"/>
          <w:sz w:val="20"/>
          <w:szCs w:val="20"/>
          <w:vertAlign w:val="superscript"/>
          <w:lang w:val="hy-AM"/>
        </w:rPr>
        <w:t>2</w:t>
      </w:r>
      <w:r w:rsidR="004832A7" w:rsidRPr="00C1134C">
        <w:rPr>
          <w:rFonts w:ascii="GHEA Grapalat" w:hAnsi="GHEA Grapalat" w:cs="Sylfaen"/>
          <w:sz w:val="20"/>
          <w:szCs w:val="20"/>
          <w:vertAlign w:val="superscript"/>
          <w:lang w:val="hy-AM"/>
        </w:rPr>
        <w:t>6</w:t>
      </w:r>
      <w:r w:rsidRPr="00C1134C">
        <w:rPr>
          <w:rStyle w:val="af6"/>
          <w:rFonts w:ascii="GHEA Grapalat" w:hAnsi="GHEA Grapalat" w:cs="Sylfaen"/>
          <w:color w:val="FFFFFF"/>
          <w:sz w:val="20"/>
          <w:szCs w:val="20"/>
          <w:lang w:val="hy-AM"/>
        </w:rPr>
        <w:footnoteReference w:id="8"/>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952437">
        <w:rPr>
          <w:rFonts w:ascii="GHEA Grapalat" w:hAnsi="GHEA Grapalat" w:cs="Sylfaen"/>
          <w:sz w:val="20"/>
          <w:szCs w:val="20"/>
          <w:vertAlign w:val="superscript"/>
          <w:lang w:val="pt-BR"/>
        </w:rPr>
        <w:t>27</w:t>
      </w:r>
      <w:r w:rsidRPr="00E6597C">
        <w:rPr>
          <w:rStyle w:val="af6"/>
          <w:rFonts w:ascii="GHEA Grapalat" w:hAnsi="GHEA Grapalat" w:cs="Sylfaen"/>
          <w:color w:val="FFFFFF"/>
          <w:sz w:val="20"/>
          <w:szCs w:val="20"/>
          <w:lang w:val="pt-BR"/>
        </w:rPr>
        <w:footnoteReference w:id="9"/>
      </w:r>
      <w:r w:rsidRPr="00E6597C">
        <w:rPr>
          <w:rFonts w:ascii="GHEA Grapalat" w:hAnsi="GHEA Grapalat" w:cs="Times Armenian"/>
          <w:color w:val="FFFFFF"/>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FF75B6" w:rsidRPr="00FF75B6">
        <w:rPr>
          <w:rFonts w:ascii="GHEA Grapalat" w:hAnsi="GHEA Grapalat" w:cs="Sylfaen"/>
          <w:sz w:val="20"/>
          <w:szCs w:val="20"/>
          <w:vertAlign w:val="superscript"/>
          <w:lang w:val="hy-AM"/>
        </w:rPr>
        <w:t>28</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383A89" w:rsidRPr="00383A89">
        <w:rPr>
          <w:rFonts w:ascii="GHEA Grapalat" w:hAnsi="GHEA Grapalat" w:cs="Sylfaen"/>
          <w:sz w:val="20"/>
          <w:szCs w:val="20"/>
          <w:vertAlign w:val="superscript"/>
          <w:lang w:val="hy-AM"/>
        </w:rPr>
        <w:t>29</w:t>
      </w:r>
      <w:r w:rsidRPr="00E6597C">
        <w:rPr>
          <w:rStyle w:val="af6"/>
          <w:rFonts w:ascii="GHEA Grapalat" w:hAnsi="GHEA Grapalat" w:cs="Sylfaen"/>
          <w:color w:val="FFFFFF"/>
          <w:sz w:val="20"/>
          <w:szCs w:val="20"/>
          <w:lang w:val="hy-AM"/>
        </w:rPr>
        <w:footnoteReference w:id="10"/>
      </w:r>
      <w:r w:rsidRPr="00E6597C">
        <w:rPr>
          <w:rFonts w:ascii="GHEA Grapalat" w:hAnsi="GHEA Grapalat"/>
          <w:sz w:val="20"/>
          <w:szCs w:val="20"/>
          <w:lang w:val="hy-AM"/>
        </w:rPr>
        <w:t xml:space="preserve"> </w:t>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F02279" w:rsidRPr="00E6597C" w:rsidRDefault="00F02279" w:rsidP="00F02279">
      <w:pPr>
        <w:tabs>
          <w:tab w:val="num" w:pos="0"/>
          <w:tab w:val="left" w:pos="720"/>
          <w:tab w:val="num" w:pos="900"/>
        </w:tabs>
        <w:jc w:val="both"/>
        <w:rPr>
          <w:rFonts w:ascii="GHEA Grapalat" w:hAnsi="GHEA Grapalat" w:cs="Times Armenia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4605D7">
        <w:rPr>
          <w:rFonts w:ascii="GHEA Grapalat" w:hAnsi="GHEA Grapalat" w:cs="Sylfaen"/>
          <w:sz w:val="20"/>
          <w:szCs w:val="20"/>
          <w:lang w:val="hy-AM"/>
        </w:rPr>
        <w:t>3</w:t>
      </w:r>
      <w:r w:rsidRPr="00E6597C">
        <w:rPr>
          <w:rFonts w:ascii="GHEA Grapalat" w:hAnsi="GHEA Grapalat" w:cs="Sylfaen"/>
          <w:sz w:val="20"/>
          <w:szCs w:val="20"/>
          <w:lang w:val="hy-AM"/>
        </w:rPr>
        <w:t xml:space="preserve">0-ը։ </w:t>
      </w: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004678A5"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11"/>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0C760E" w:rsidRPr="000C760E">
        <w:rPr>
          <w:rFonts w:ascii="GHEA Grapalat" w:hAnsi="GHEA Grapalat" w:cs="Sylfaen"/>
          <w:sz w:val="20"/>
          <w:szCs w:val="20"/>
          <w:vertAlign w:val="superscript"/>
          <w:lang w:val="hy-AM"/>
        </w:rPr>
        <w:t>1</w:t>
      </w:r>
      <w:r w:rsidRPr="00E6597C">
        <w:rPr>
          <w:rStyle w:val="af6"/>
          <w:rFonts w:ascii="GHEA Grapalat" w:hAnsi="GHEA Grapalat" w:cs="Sylfaen"/>
          <w:color w:val="FFFFFF"/>
          <w:sz w:val="20"/>
          <w:szCs w:val="20"/>
          <w:lang w:val="hy-AM"/>
        </w:rPr>
        <w:footnoteReference w:id="12"/>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13"/>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14"/>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w:t>
      </w:r>
      <w:r w:rsidRPr="00E6597C">
        <w:rPr>
          <w:rFonts w:ascii="GHEA Grapalat" w:hAnsi="GHEA Grapalat"/>
          <w:sz w:val="20"/>
          <w:szCs w:val="20"/>
          <w:lang w:val="hy-AM" w:eastAsia="ru-RU"/>
        </w:rPr>
        <w:lastRenderedPageBreak/>
        <w:t xml:space="preserve">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A61F96" w:rsidRPr="004605D7">
        <w:rPr>
          <w:rFonts w:ascii="GHEA Grapalat" w:hAnsi="GHEA Grapalat"/>
          <w:sz w:val="20"/>
          <w:szCs w:val="20"/>
          <w:lang w:val="hy-AM" w:eastAsia="ru-RU"/>
        </w:rPr>
        <w:t>տասնապատիկը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բանկային երաշխիքով կամ կանխիկ փողով` հաշվի առնելով ՀՀ կառավարության 2017 թվականի մայիսի 4-ի N 526-Ն որոշման N 1 հավելվածի 32-րդ կետի 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Pr>
          <w:rStyle w:val="af6"/>
          <w:rFonts w:ascii="GHEA Grapalat" w:hAnsi="GHEA Grapalat"/>
          <w:sz w:val="20"/>
          <w:szCs w:val="20"/>
          <w:lang w:val="hy-AM" w:eastAsia="ru-RU"/>
        </w:rPr>
        <w:footnoteReference w:customMarkFollows="1" w:id="15"/>
        <w:t>34</w:t>
      </w:r>
    </w:p>
    <w:p w:rsidR="00F02279" w:rsidRPr="00E6597C" w:rsidRDefault="00F02279" w:rsidP="00F02279">
      <w:pPr>
        <w:tabs>
          <w:tab w:val="left" w:pos="1276"/>
        </w:tabs>
        <w:ind w:firstLine="720"/>
        <w:jc w:val="both"/>
        <w:rPr>
          <w:rFonts w:ascii="GHEA Grapalat" w:hAnsi="GHEA Grapalat" w:cs="Sylfaen"/>
          <w:i/>
          <w:sz w:val="22"/>
          <w:szCs w:val="22"/>
          <w:lang w:val="hy-AM"/>
        </w:rPr>
      </w:pPr>
    </w:p>
    <w:p w:rsidR="00F02279" w:rsidRPr="00E6597C" w:rsidRDefault="00F02279" w:rsidP="00F02279">
      <w:pPr>
        <w:ind w:firstLine="709"/>
        <w:jc w:val="both"/>
        <w:rPr>
          <w:rFonts w:ascii="GHEA Grapalat" w:hAnsi="GHEA Grapalat"/>
          <w:b/>
          <w:lang w:val="hy-AM"/>
        </w:rPr>
      </w:pP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709"/>
        <w:jc w:val="both"/>
        <w:rPr>
          <w:rFonts w:ascii="GHEA Grapalat" w:hAnsi="GHEA Grapalat" w:cs="Arial"/>
          <w:b/>
        </w:rPr>
      </w:pPr>
    </w:p>
    <w:p w:rsidR="00F02279" w:rsidRPr="00E6597C" w:rsidRDefault="00F02279" w:rsidP="00F02279">
      <w:pPr>
        <w:ind w:firstLine="567"/>
        <w:rPr>
          <w:rFonts w:ascii="GHEA Grapalat" w:hAnsi="GHEA Grapalat"/>
          <w:i/>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p>
    <w:p w:rsidR="00F02279" w:rsidRPr="002C4AD1" w:rsidRDefault="00F02279" w:rsidP="00F02279">
      <w:pPr>
        <w:ind w:firstLine="567"/>
        <w:jc w:val="right"/>
        <w:rPr>
          <w:rFonts w:ascii="GHEA Grapalat" w:hAnsi="GHEA Grapalat"/>
          <w:lang w:val="hy-AM"/>
        </w:rPr>
      </w:pPr>
    </w:p>
    <w:p w:rsidR="00F02279" w:rsidRPr="00A72099" w:rsidRDefault="002C4AD1" w:rsidP="00F02279">
      <w:pPr>
        <w:ind w:firstLine="567"/>
        <w:jc w:val="center"/>
        <w:rPr>
          <w:rFonts w:ascii="GHEA Grapalat" w:hAnsi="GHEA Grapalat"/>
          <w:b/>
          <w:sz w:val="20"/>
          <w:lang w:val="hy-AM"/>
        </w:rPr>
      </w:pPr>
      <w:r w:rsidRPr="002C4AD1">
        <w:rPr>
          <w:rFonts w:ascii="GHEA Grapalat" w:hAnsi="GHEA Grapalat"/>
          <w:b/>
          <w:sz w:val="20"/>
          <w:szCs w:val="20"/>
          <w:lang w:val="hy-AM"/>
        </w:rPr>
        <w:t>&lt;&lt;ԱՐԳԵԼ ՀԱՄԱՅՆՔԻ ՆԱԽԱԴՊՐՈՑԱԿԱՆ ՈՒՍՈՒՄ</w:t>
      </w:r>
      <w:r>
        <w:rPr>
          <w:rFonts w:ascii="GHEA Grapalat" w:hAnsi="GHEA Grapalat"/>
          <w:b/>
          <w:sz w:val="20"/>
          <w:szCs w:val="20"/>
          <w:lang w:val="hy-AM"/>
        </w:rPr>
        <w:t>ՆԱԿԱՆ ՀԱՍՏԱՏՈՒԹՅԱՆ ՎԵՐԱՆՈՐՈԳՄԱՆ</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00F02279" w:rsidRPr="00E6597C">
        <w:rPr>
          <w:rFonts w:ascii="GHEA Grapalat" w:hAnsi="GHEA Grapalat" w:cs="Sylfaen"/>
          <w:b/>
          <w:sz w:val="20"/>
          <w:lang w:val="pt-BR"/>
        </w:rPr>
        <w:t>ԱՇԽԱՏԱՆՔՆԵՐԻ</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ԿԱՏԱՐՄԱՆ</w:t>
      </w:r>
      <w:r w:rsidR="00A72099">
        <w:rPr>
          <w:rFonts w:ascii="GHEA Grapalat" w:hAnsi="GHEA Grapalat" w:cs="Sylfaen"/>
          <w:b/>
          <w:sz w:val="20"/>
          <w:lang w:val="hy-AM"/>
        </w:rPr>
        <w:t xml:space="preserve"> /ԿՑՎԱԾ Է /</w:t>
      </w:r>
    </w:p>
    <w:p w:rsidR="00F02279" w:rsidRPr="00E6597C" w:rsidRDefault="00F02279" w:rsidP="00F02279">
      <w:pPr>
        <w:ind w:firstLine="567"/>
        <w:jc w:val="right"/>
        <w:rPr>
          <w:rFonts w:ascii="GHEA Grapalat" w:hAnsi="GHEA Grapalat"/>
          <w:i/>
          <w:lang w:val="pt-BR"/>
        </w:rPr>
      </w:pPr>
    </w:p>
    <w:p w:rsidR="00F02279" w:rsidRPr="00A72099" w:rsidRDefault="00F02279" w:rsidP="00F02279">
      <w:pPr>
        <w:rPr>
          <w:rFonts w:ascii="GHEA Grapalat" w:hAnsi="GHEA Grapalat"/>
          <w:b/>
          <w:i/>
          <w:lang w:val="pt-BR"/>
        </w:rPr>
      </w:pPr>
      <w:r w:rsidRPr="00A72099">
        <w:rPr>
          <w:rFonts w:ascii="GHEA Grapalat" w:hAnsi="GHEA Grapalat" w:cs="Sylfaen"/>
          <w:b/>
          <w:sz w:val="22"/>
          <w:szCs w:val="22"/>
          <w:lang w:val="af-ZA"/>
        </w:rPr>
        <w:t xml:space="preserve">Կապալառուն աշխատանքները կատարում է </w:t>
      </w:r>
      <w:r w:rsidR="00FC4D6A" w:rsidRPr="00A72099">
        <w:rPr>
          <w:rFonts w:ascii="GHEA Grapalat" w:hAnsi="GHEA Grapalat" w:cs="Sylfaen"/>
          <w:b/>
          <w:sz w:val="22"/>
          <w:szCs w:val="22"/>
          <w:lang w:val="hy-AM"/>
        </w:rPr>
        <w:t>գյուղ Արգել հասցեում</w:t>
      </w:r>
      <w:r w:rsidRPr="00A72099">
        <w:rPr>
          <w:rFonts w:ascii="GHEA Grapalat" w:hAnsi="GHEA Grapalat" w:cs="Sylfaen"/>
          <w:b/>
          <w:sz w:val="22"/>
          <w:szCs w:val="22"/>
          <w:lang w:val="af-ZA"/>
        </w:rPr>
        <w:t>:</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F02279" w:rsidRPr="00E6597C" w:rsidRDefault="00B70B47" w:rsidP="00F02279">
      <w:pPr>
        <w:ind w:firstLine="567"/>
        <w:jc w:val="center"/>
        <w:rPr>
          <w:rFonts w:ascii="GHEA Grapalat" w:hAnsi="GHEA Grapalat"/>
          <w:b/>
          <w:sz w:val="20"/>
          <w:szCs w:val="20"/>
          <w:lang w:val="pt-BR"/>
        </w:rPr>
      </w:pPr>
      <w:r w:rsidRPr="002C4AD1">
        <w:rPr>
          <w:rFonts w:ascii="GHEA Grapalat" w:hAnsi="GHEA Grapalat"/>
          <w:b/>
          <w:sz w:val="20"/>
          <w:szCs w:val="20"/>
          <w:lang w:val="hy-AM"/>
        </w:rPr>
        <w:t>&lt;&lt;ԱՐԳԵԼ ՀԱՄԱՅՆՔԻ ՆԱԽԱԴՊՐՈՑԱԿԱՆ ՈՒՍՈՒՄ</w:t>
      </w:r>
      <w:r>
        <w:rPr>
          <w:rFonts w:ascii="GHEA Grapalat" w:hAnsi="GHEA Grapalat"/>
          <w:b/>
          <w:sz w:val="20"/>
          <w:szCs w:val="20"/>
          <w:lang w:val="hy-AM"/>
        </w:rPr>
        <w:t>ՆԱԿԱՆ ՀԱՍՏԱՏՈՒԹՅԱՆ ՎԵՐԱՆՈՐՈԳՄԱՆ</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00F02279" w:rsidRPr="00E6597C">
        <w:rPr>
          <w:rFonts w:ascii="GHEA Grapalat" w:hAnsi="GHEA Grapalat" w:cs="Sylfaen"/>
          <w:b/>
          <w:sz w:val="18"/>
          <w:szCs w:val="18"/>
          <w:lang w:val="pt-BR"/>
        </w:rPr>
        <w:t>ԱՇԽԱՏԱՆՔՆԵՐԻ</w:t>
      </w:r>
      <w:r w:rsidR="00F02279" w:rsidRPr="00E6597C">
        <w:rPr>
          <w:rFonts w:ascii="GHEA Grapalat" w:hAnsi="GHEA Grapalat" w:cs="Times Armenian"/>
          <w:b/>
          <w:sz w:val="18"/>
          <w:szCs w:val="18"/>
          <w:lang w:val="pt-BR"/>
        </w:rPr>
        <w:t xml:space="preserve"> </w:t>
      </w:r>
      <w:r w:rsidR="00F02279" w:rsidRPr="00E6597C">
        <w:rPr>
          <w:rFonts w:ascii="GHEA Grapalat" w:hAnsi="GHEA Grapalat" w:cs="Sylfaen"/>
          <w:b/>
          <w:sz w:val="18"/>
          <w:szCs w:val="18"/>
          <w:lang w:val="pt-BR"/>
        </w:rPr>
        <w:t>ԿԱՏԱՐՄԱՆ</w:t>
      </w:r>
    </w:p>
    <w:tbl>
      <w:tblPr>
        <w:tblW w:w="0" w:type="auto"/>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E6597C" w:rsidTr="00545BDE">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Կապալառուի</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կողմից</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կատարվելիք</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աշխատանքների</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առանձին</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տեսակների</w:t>
            </w:r>
          </w:p>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անվանումներ</w:t>
            </w:r>
          </w:p>
        </w:tc>
        <w:tc>
          <w:tcPr>
            <w:tcW w:w="2970" w:type="dxa"/>
            <w:gridSpan w:val="2"/>
            <w:vAlign w:val="center"/>
          </w:tcPr>
          <w:p w:rsidR="00F02279" w:rsidRPr="009B02B5" w:rsidRDefault="00F02279" w:rsidP="009B02B5">
            <w:pPr>
              <w:jc w:val="center"/>
              <w:rPr>
                <w:rFonts w:ascii="GHEA Grapalat" w:hAnsi="GHEA Grapalat"/>
                <w:b/>
                <w:sz w:val="20"/>
                <w:szCs w:val="20"/>
                <w:lang w:val="pt-BR"/>
              </w:rPr>
            </w:pPr>
            <w:r w:rsidRPr="009B02B5">
              <w:rPr>
                <w:rFonts w:ascii="GHEA Grapalat" w:hAnsi="GHEA Grapalat" w:cs="Sylfaen"/>
                <w:b/>
                <w:sz w:val="20"/>
                <w:szCs w:val="20"/>
                <w:lang w:val="pt-BR"/>
              </w:rPr>
              <w:t>Աշխատանքների</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կատարման</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ժամկետը</w:t>
            </w:r>
          </w:p>
        </w:tc>
      </w:tr>
      <w:tr w:rsidR="00F02279" w:rsidRPr="00E6597C" w:rsidTr="00545BDE">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924" w:type="dxa"/>
            <w:vMerge/>
          </w:tcPr>
          <w:p w:rsidR="00F02279" w:rsidRPr="009B02B5" w:rsidRDefault="00F02279" w:rsidP="00545BDE">
            <w:pPr>
              <w:rPr>
                <w:rFonts w:ascii="GHEA Grapalat" w:hAnsi="GHEA Grapalat"/>
                <w:b/>
                <w:sz w:val="20"/>
                <w:szCs w:val="20"/>
                <w:lang w:val="pt-BR"/>
              </w:rPr>
            </w:pPr>
          </w:p>
        </w:tc>
        <w:tc>
          <w:tcPr>
            <w:tcW w:w="1530" w:type="dxa"/>
            <w:vAlign w:val="center"/>
          </w:tcPr>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Սկիզբը</w:t>
            </w:r>
          </w:p>
        </w:tc>
        <w:tc>
          <w:tcPr>
            <w:tcW w:w="1440" w:type="dxa"/>
            <w:vAlign w:val="center"/>
          </w:tcPr>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Ավարտը</w:t>
            </w:r>
          </w:p>
        </w:tc>
      </w:tr>
      <w:tr w:rsidR="007102C0" w:rsidRPr="00D14B69" w:rsidTr="00545BDE">
        <w:trPr>
          <w:trHeight w:val="586"/>
          <w:jc w:val="center"/>
        </w:trPr>
        <w:tc>
          <w:tcPr>
            <w:tcW w:w="540" w:type="dxa"/>
            <w:vAlign w:val="center"/>
          </w:tcPr>
          <w:p w:rsidR="007102C0" w:rsidRPr="00E6597C" w:rsidRDefault="007102C0"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7102C0" w:rsidRPr="007102C0" w:rsidRDefault="007102C0" w:rsidP="00545BDE">
            <w:pPr>
              <w:rPr>
                <w:rFonts w:ascii="GHEA Grapalat" w:hAnsi="GHEA Grapalat"/>
                <w:sz w:val="20"/>
                <w:szCs w:val="20"/>
                <w:lang w:val="hy-AM"/>
              </w:rPr>
            </w:pPr>
            <w:r w:rsidRPr="002C4AD1">
              <w:rPr>
                <w:rFonts w:ascii="GHEA Grapalat" w:hAnsi="GHEA Grapalat"/>
                <w:b/>
                <w:sz w:val="20"/>
                <w:szCs w:val="20"/>
                <w:lang w:val="hy-AM"/>
              </w:rPr>
              <w:t>&lt;&lt;ԱՐԳԵԼ ՀԱՄԱՅՆՔԻ ՆԱԽԱԴՊՐՈՑԱԿԱՆ ՈՒՍՈՒՄ</w:t>
            </w:r>
            <w:r>
              <w:rPr>
                <w:rFonts w:ascii="GHEA Grapalat" w:hAnsi="GHEA Grapalat"/>
                <w:b/>
                <w:sz w:val="20"/>
                <w:szCs w:val="20"/>
                <w:lang w:val="hy-AM"/>
              </w:rPr>
              <w:t>ՆԱԿԱՆ ՀԱՍՏԱՏՈՒԹՅԱՆ ՎԵՐԱՆՈՐՈԳՄԱՆ</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Pr="00E6597C">
              <w:rPr>
                <w:rFonts w:ascii="GHEA Grapalat" w:hAnsi="GHEA Grapalat" w:cs="Sylfaen"/>
                <w:b/>
                <w:sz w:val="20"/>
                <w:lang w:val="pt-BR"/>
              </w:rPr>
              <w:t>ԱՇԽԱՏԱՆՔՆԵՐ</w:t>
            </w:r>
          </w:p>
        </w:tc>
        <w:tc>
          <w:tcPr>
            <w:tcW w:w="1530" w:type="dxa"/>
            <w:vAlign w:val="center"/>
          </w:tcPr>
          <w:p w:rsidR="007102C0" w:rsidRPr="001A2783" w:rsidRDefault="007102C0" w:rsidP="00C75B35">
            <w:pPr>
              <w:jc w:val="center"/>
              <w:rPr>
                <w:rFonts w:ascii="GHEA Grapalat" w:hAnsi="GHEA Grapalat" w:cs="Sylfaen"/>
                <w:b/>
                <w:bCs/>
                <w:sz w:val="18"/>
                <w:szCs w:val="18"/>
                <w:lang w:val="pt-BR"/>
              </w:rPr>
            </w:pPr>
            <w:r w:rsidRPr="001A2783">
              <w:rPr>
                <w:rFonts w:ascii="GHEA Grapalat" w:hAnsi="GHEA Grapalat" w:cs="Sylfaen"/>
                <w:b/>
                <w:bCs/>
                <w:sz w:val="18"/>
                <w:szCs w:val="18"/>
                <w:lang w:val="hy-AM"/>
              </w:rPr>
              <w:t>ֆինանսական միջոցներ նախատեսվելու դեպքում կողմերի միջև կնքվող համաձայնագրի ուժի մեջ մտնելու օրվանից</w:t>
            </w:r>
          </w:p>
        </w:tc>
        <w:tc>
          <w:tcPr>
            <w:tcW w:w="1440" w:type="dxa"/>
            <w:vAlign w:val="center"/>
          </w:tcPr>
          <w:p w:rsidR="007102C0" w:rsidRPr="001A2783" w:rsidRDefault="007102C0" w:rsidP="00C75B35">
            <w:pPr>
              <w:jc w:val="center"/>
              <w:rPr>
                <w:rFonts w:ascii="GHEA Grapalat" w:hAnsi="GHEA Grapalat"/>
                <w:b/>
                <w:sz w:val="18"/>
                <w:szCs w:val="18"/>
                <w:lang w:val="hy-AM"/>
              </w:rPr>
            </w:pPr>
            <w:r w:rsidRPr="001A2783">
              <w:rPr>
                <w:rFonts w:ascii="GHEA Grapalat" w:hAnsi="GHEA Grapalat" w:cs="Sylfaen"/>
                <w:b/>
                <w:sz w:val="18"/>
                <w:szCs w:val="18"/>
                <w:lang w:val="hy-AM"/>
              </w:rPr>
              <w:t xml:space="preserve">ֆինանսական միջոցներ նախատեսվելու դեպքում կողմերի միջև կնքվող համաձայնագրի ուժի մեջ մտնելու օրվանից </w:t>
            </w:r>
            <w:r>
              <w:rPr>
                <w:rFonts w:ascii="GHEA Grapalat" w:hAnsi="GHEA Grapalat" w:cs="Sylfaen"/>
                <w:b/>
                <w:sz w:val="18"/>
                <w:szCs w:val="18"/>
                <w:lang w:val="hy-AM"/>
              </w:rPr>
              <w:t>մինչև 30.10.2020թ</w:t>
            </w:r>
          </w:p>
        </w:tc>
      </w:tr>
      <w:tr w:rsidR="00963291" w:rsidRPr="00E6597C" w:rsidTr="00C75B35">
        <w:trPr>
          <w:cantSplit/>
          <w:trHeight w:val="586"/>
          <w:jc w:val="center"/>
        </w:trPr>
        <w:tc>
          <w:tcPr>
            <w:tcW w:w="5464" w:type="dxa"/>
            <w:gridSpan w:val="2"/>
            <w:vAlign w:val="center"/>
          </w:tcPr>
          <w:p w:rsidR="00963291" w:rsidRPr="00E6597C" w:rsidRDefault="00963291"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970" w:type="dxa"/>
            <w:gridSpan w:val="2"/>
            <w:vAlign w:val="center"/>
          </w:tcPr>
          <w:p w:rsidR="00963291" w:rsidRPr="00E6597C" w:rsidRDefault="00963291" w:rsidP="00545BDE">
            <w:pPr>
              <w:jc w:val="center"/>
              <w:rPr>
                <w:rFonts w:ascii="GHEA Grapalat" w:hAnsi="GHEA Grapalat"/>
                <w:b/>
                <w:sz w:val="20"/>
                <w:szCs w:val="20"/>
                <w:lang w:val="pt-BR"/>
              </w:rPr>
            </w:pPr>
          </w:p>
        </w:tc>
      </w:tr>
    </w:tbl>
    <w:p w:rsidR="00F02279" w:rsidRPr="00E6597C" w:rsidRDefault="00F02279" w:rsidP="00F02279">
      <w:pPr>
        <w:keepNext/>
        <w:jc w:val="both"/>
        <w:outlineLvl w:val="3"/>
        <w:rPr>
          <w:rFonts w:ascii="GHEA Grapalat" w:hAnsi="GHEA Grapalat"/>
          <w:i/>
          <w:sz w:val="32"/>
          <w:lang w:val="pt-BR"/>
        </w:rPr>
      </w:pPr>
    </w:p>
    <w:p w:rsidR="00F02279" w:rsidRPr="00E6597C" w:rsidRDefault="00F02279" w:rsidP="00F02279">
      <w:pPr>
        <w:keepNext/>
        <w:jc w:val="both"/>
        <w:outlineLvl w:val="3"/>
        <w:rPr>
          <w:rFonts w:ascii="GHEA Grapalat" w:hAnsi="GHEA Grapalat"/>
          <w:i/>
          <w:sz w:val="32"/>
          <w:lang w:val="pt-BR"/>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1A3D77" w:rsidRDefault="00F02279" w:rsidP="00F02279">
      <w:pPr>
        <w:jc w:val="center"/>
        <w:rPr>
          <w:rFonts w:ascii="GHEA Grapalat" w:hAnsi="GHEA Grapalat"/>
          <w:sz w:val="20"/>
          <w:lang w:val="hy-AM"/>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001A3D77">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5"/>
        <w:gridCol w:w="1290"/>
        <w:gridCol w:w="1853"/>
        <w:gridCol w:w="419"/>
        <w:gridCol w:w="419"/>
        <w:gridCol w:w="418"/>
        <w:gridCol w:w="418"/>
        <w:gridCol w:w="418"/>
        <w:gridCol w:w="418"/>
        <w:gridCol w:w="418"/>
        <w:gridCol w:w="418"/>
        <w:gridCol w:w="418"/>
        <w:gridCol w:w="418"/>
        <w:gridCol w:w="418"/>
        <w:gridCol w:w="418"/>
        <w:gridCol w:w="1258"/>
      </w:tblGrid>
      <w:tr w:rsidR="00F02279" w:rsidRPr="00E6597C" w:rsidTr="00353E11">
        <w:tc>
          <w:tcPr>
            <w:tcW w:w="10644"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D14B69" w:rsidTr="00353E11">
        <w:tc>
          <w:tcPr>
            <w:tcW w:w="1320"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2007"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068"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249"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rsidTr="00353E11">
        <w:trPr>
          <w:trHeight w:val="1538"/>
        </w:trPr>
        <w:tc>
          <w:tcPr>
            <w:tcW w:w="1320" w:type="dxa"/>
          </w:tcPr>
          <w:p w:rsidR="00F02279" w:rsidRPr="00E6597C" w:rsidRDefault="00F02279" w:rsidP="00545BDE">
            <w:pPr>
              <w:jc w:val="center"/>
              <w:rPr>
                <w:rFonts w:ascii="GHEA Grapalat" w:hAnsi="GHEA Grapalat"/>
                <w:sz w:val="20"/>
                <w:lang w:val="es-ES"/>
              </w:rPr>
            </w:pPr>
          </w:p>
        </w:tc>
        <w:tc>
          <w:tcPr>
            <w:tcW w:w="2007" w:type="dxa"/>
          </w:tcPr>
          <w:p w:rsidR="00F02279" w:rsidRPr="00E6597C" w:rsidRDefault="00F02279" w:rsidP="00545BDE">
            <w:pPr>
              <w:jc w:val="center"/>
              <w:rPr>
                <w:rFonts w:ascii="GHEA Grapalat" w:hAnsi="GHEA Grapalat"/>
                <w:sz w:val="20"/>
                <w:lang w:val="es-ES"/>
              </w:rPr>
            </w:pPr>
          </w:p>
        </w:tc>
        <w:tc>
          <w:tcPr>
            <w:tcW w:w="1068" w:type="dxa"/>
          </w:tcPr>
          <w:p w:rsidR="00F02279" w:rsidRPr="00E6597C" w:rsidRDefault="00F02279" w:rsidP="00545BDE">
            <w:pPr>
              <w:jc w:val="center"/>
              <w:rPr>
                <w:rFonts w:ascii="GHEA Grapalat" w:hAnsi="GHEA Grapalat"/>
                <w:sz w:val="20"/>
                <w:lang w:val="es-ES"/>
              </w:rPr>
            </w:pPr>
          </w:p>
        </w:tc>
        <w:tc>
          <w:tcPr>
            <w:tcW w:w="43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38"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3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37"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02"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F02279" w:rsidRPr="00D14B69" w:rsidTr="00353E11">
        <w:trPr>
          <w:trHeight w:val="1538"/>
        </w:trPr>
        <w:tc>
          <w:tcPr>
            <w:tcW w:w="1320" w:type="dxa"/>
          </w:tcPr>
          <w:p w:rsidR="001A3D77" w:rsidRDefault="001A3D77" w:rsidP="00545BDE">
            <w:pPr>
              <w:jc w:val="center"/>
              <w:rPr>
                <w:rFonts w:ascii="GHEA Grapalat" w:hAnsi="GHEA Grapalat"/>
                <w:sz w:val="20"/>
                <w:lang w:val="es-ES"/>
              </w:rPr>
            </w:pPr>
          </w:p>
          <w:p w:rsidR="001A3D77" w:rsidRPr="001A3D77" w:rsidRDefault="001A3D77" w:rsidP="001A3D77">
            <w:pPr>
              <w:rPr>
                <w:rFonts w:ascii="GHEA Grapalat" w:hAnsi="GHEA Grapalat"/>
                <w:sz w:val="20"/>
                <w:lang w:val="es-ES"/>
              </w:rPr>
            </w:pPr>
          </w:p>
          <w:p w:rsidR="001A3D77" w:rsidRDefault="001A3D77" w:rsidP="001A3D77">
            <w:pPr>
              <w:rPr>
                <w:rFonts w:ascii="GHEA Grapalat" w:hAnsi="GHEA Grapalat"/>
                <w:sz w:val="20"/>
                <w:lang w:val="es-ES"/>
              </w:rPr>
            </w:pPr>
          </w:p>
          <w:p w:rsidR="00F02279" w:rsidRPr="001A3D77" w:rsidRDefault="001A3D77" w:rsidP="001A3D77">
            <w:pPr>
              <w:rPr>
                <w:rFonts w:ascii="GHEA Grapalat" w:hAnsi="GHEA Grapalat"/>
                <w:sz w:val="20"/>
                <w:lang w:val="hy-AM"/>
              </w:rPr>
            </w:pPr>
            <w:r>
              <w:rPr>
                <w:rFonts w:ascii="GHEA Grapalat" w:hAnsi="GHEA Grapalat"/>
                <w:sz w:val="20"/>
                <w:lang w:val="hy-AM"/>
              </w:rPr>
              <w:t>1</w:t>
            </w:r>
          </w:p>
        </w:tc>
        <w:tc>
          <w:tcPr>
            <w:tcW w:w="2007" w:type="dxa"/>
          </w:tcPr>
          <w:p w:rsidR="001A3D77" w:rsidRDefault="001A3D77" w:rsidP="00353E11">
            <w:pPr>
              <w:jc w:val="center"/>
              <w:rPr>
                <w:lang w:val="hy-AM"/>
              </w:rPr>
            </w:pPr>
          </w:p>
          <w:p w:rsidR="001A3D77" w:rsidRDefault="001A3D77" w:rsidP="00353E11">
            <w:pPr>
              <w:jc w:val="center"/>
              <w:rPr>
                <w:lang w:val="hy-AM"/>
              </w:rPr>
            </w:pPr>
          </w:p>
          <w:p w:rsidR="00F02279" w:rsidRPr="00E6597C" w:rsidRDefault="001A3D77" w:rsidP="00353E11">
            <w:pPr>
              <w:jc w:val="center"/>
              <w:rPr>
                <w:rFonts w:ascii="GHEA Grapalat" w:hAnsi="GHEA Grapalat"/>
                <w:sz w:val="20"/>
                <w:lang w:val="es-ES"/>
              </w:rPr>
            </w:pPr>
            <w:r>
              <w:t>45211228</w:t>
            </w:r>
          </w:p>
        </w:tc>
        <w:tc>
          <w:tcPr>
            <w:tcW w:w="1068" w:type="dxa"/>
          </w:tcPr>
          <w:p w:rsidR="00F02279" w:rsidRPr="00E6597C" w:rsidRDefault="00353E11" w:rsidP="00545BDE">
            <w:pPr>
              <w:jc w:val="center"/>
              <w:rPr>
                <w:rFonts w:ascii="GHEA Grapalat" w:hAnsi="GHEA Grapalat"/>
                <w:sz w:val="20"/>
                <w:lang w:val="es-ES"/>
              </w:rPr>
            </w:pPr>
            <w:r w:rsidRPr="002C4AD1">
              <w:rPr>
                <w:rFonts w:ascii="GHEA Grapalat" w:hAnsi="GHEA Grapalat"/>
                <w:b/>
                <w:sz w:val="20"/>
                <w:szCs w:val="20"/>
                <w:lang w:val="hy-AM"/>
              </w:rPr>
              <w:t>&lt;&lt;ԱՐԳԵԼ ՀԱՄԱՅՆՔԻ ՆԱԽԱԴՊՐՈՑԱԿԱՆ ՈՒՍՈՒՄ</w:t>
            </w:r>
            <w:r>
              <w:rPr>
                <w:rFonts w:ascii="GHEA Grapalat" w:hAnsi="GHEA Grapalat"/>
                <w:b/>
                <w:sz w:val="20"/>
                <w:szCs w:val="20"/>
                <w:lang w:val="hy-AM"/>
              </w:rPr>
              <w:t>ՆԱԿԱՆ ՀԱՍՏԱՏՈՒԹՅԱՆ ՎԵՐԱՆՈՐՈԳՄԱՆ</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Pr="00E6597C">
              <w:rPr>
                <w:rFonts w:ascii="GHEA Grapalat" w:hAnsi="GHEA Grapalat" w:cs="Sylfaen"/>
                <w:b/>
                <w:sz w:val="20"/>
                <w:lang w:val="pt-BR"/>
              </w:rPr>
              <w:t>ԱՇԽԱՏԱՆՔՆԵՐ</w:t>
            </w:r>
          </w:p>
        </w:tc>
        <w:tc>
          <w:tcPr>
            <w:tcW w:w="438"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38"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38"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1002"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353E11" w:rsidP="00545BDE">
            <w:pPr>
              <w:jc w:val="center"/>
              <w:rPr>
                <w:rFonts w:ascii="GHEA Grapalat" w:hAnsi="GHEA Grapalat"/>
                <w:b/>
                <w:lang w:val="pt-BR"/>
              </w:rPr>
            </w:pPr>
            <w:r w:rsidRPr="005457D4">
              <w:rPr>
                <w:rFonts w:ascii="Sylfaen" w:hAnsi="Sylfaen" w:cs="Sylfaen"/>
                <w:color w:val="FF0000"/>
                <w:sz w:val="16"/>
                <w:szCs w:val="16"/>
                <w:lang w:val="pt-BR"/>
              </w:rPr>
              <w:t>ֆինանսական միջոցներ նախատեսվելու դեպքում կողմերի միջև կնքվող համաձայնագ</w:t>
            </w:r>
            <w:r>
              <w:rPr>
                <w:rFonts w:ascii="Sylfaen" w:hAnsi="Sylfaen" w:cs="Sylfaen"/>
                <w:color w:val="FF0000"/>
                <w:sz w:val="16"/>
                <w:szCs w:val="16"/>
                <w:lang w:val="hy-AM"/>
              </w:rPr>
              <w:t>իրն ուժի մեջ մտնելուց ;</w:t>
            </w:r>
          </w:p>
        </w:tc>
      </w:tr>
    </w:tbl>
    <w:p w:rsidR="00F02279" w:rsidRPr="00353E11" w:rsidRDefault="00F02279" w:rsidP="00F02279">
      <w:pPr>
        <w:rPr>
          <w:rFonts w:ascii="GHEA Grapalat" w:hAnsi="GHEA Grapalat"/>
          <w:i/>
          <w:sz w:val="18"/>
          <w:szCs w:val="18"/>
          <w:lang w:val="pt-BR"/>
        </w:rPr>
      </w:pPr>
    </w:p>
    <w:p w:rsidR="00353E11" w:rsidRPr="005457D4" w:rsidRDefault="00353E11" w:rsidP="00353E11">
      <w:pPr>
        <w:spacing w:line="360" w:lineRule="auto"/>
        <w:rPr>
          <w:rFonts w:ascii="Sylfaen" w:hAnsi="Sylfaen" w:cs="Sylfaen"/>
          <w:color w:val="FF0000"/>
          <w:sz w:val="16"/>
          <w:szCs w:val="16"/>
          <w:lang w:val="pt-BR"/>
        </w:rPr>
      </w:pPr>
      <w:r w:rsidRPr="005457D4">
        <w:rPr>
          <w:rFonts w:ascii="Sylfaen" w:hAnsi="Sylfaen"/>
          <w:color w:val="FF0000"/>
          <w:sz w:val="16"/>
          <w:szCs w:val="16"/>
          <w:lang w:val="pt-BR"/>
        </w:rPr>
        <w:t xml:space="preserve">  </w:t>
      </w:r>
      <w:r w:rsidRPr="005457D4">
        <w:rPr>
          <w:rFonts w:ascii="Sylfaen" w:hAnsi="Sylfaen"/>
          <w:color w:val="FF0000"/>
          <w:sz w:val="16"/>
          <w:szCs w:val="16"/>
          <w:lang w:val="hy-AM"/>
        </w:rPr>
        <w:t xml:space="preserve">   </w:t>
      </w:r>
      <w:r w:rsidRPr="006727BF">
        <w:rPr>
          <w:rFonts w:ascii="Sylfaen" w:hAnsi="Sylfaen"/>
          <w:color w:val="FF0000"/>
          <w:sz w:val="16"/>
          <w:szCs w:val="16"/>
          <w:lang w:val="hy-AM"/>
        </w:rPr>
        <w:t>Ի</w:t>
      </w:r>
      <w:r w:rsidRPr="005457D4">
        <w:rPr>
          <w:rFonts w:ascii="Sylfaen" w:hAnsi="Sylfaen"/>
          <w:color w:val="FF0000"/>
          <w:sz w:val="16"/>
          <w:szCs w:val="16"/>
          <w:lang w:val="pt-BR"/>
        </w:rPr>
        <w:t xml:space="preserve">  </w:t>
      </w:r>
      <w:r w:rsidRPr="006727BF">
        <w:rPr>
          <w:rFonts w:ascii="Sylfaen" w:hAnsi="Sylfaen"/>
          <w:color w:val="FF0000"/>
          <w:sz w:val="16"/>
          <w:szCs w:val="16"/>
          <w:lang w:val="hy-AM"/>
        </w:rPr>
        <w:t>գիտություն</w:t>
      </w:r>
      <w:r w:rsidRPr="005457D4">
        <w:rPr>
          <w:rFonts w:ascii="Sylfaen" w:hAnsi="Sylfaen"/>
          <w:color w:val="FF0000"/>
          <w:sz w:val="16"/>
          <w:szCs w:val="16"/>
          <w:lang w:val="pt-BR"/>
        </w:rPr>
        <w:t xml:space="preserve"> ` </w:t>
      </w:r>
      <w:r w:rsidRPr="006727BF">
        <w:rPr>
          <w:rFonts w:ascii="Sylfaen" w:hAnsi="Sylfaen"/>
          <w:color w:val="FF0000"/>
          <w:sz w:val="16"/>
          <w:szCs w:val="16"/>
          <w:lang w:val="hy-AM"/>
        </w:rPr>
        <w:t>գնման</w:t>
      </w:r>
      <w:r w:rsidRPr="005457D4">
        <w:rPr>
          <w:rFonts w:ascii="Sylfaen" w:hAnsi="Sylfaen"/>
          <w:color w:val="FF0000"/>
          <w:sz w:val="16"/>
          <w:szCs w:val="16"/>
          <w:lang w:val="pt-BR"/>
        </w:rPr>
        <w:t xml:space="preserve">  </w:t>
      </w:r>
      <w:r w:rsidRPr="006727BF">
        <w:rPr>
          <w:rFonts w:ascii="Sylfaen" w:hAnsi="Sylfaen"/>
          <w:color w:val="FF0000"/>
          <w:sz w:val="16"/>
          <w:szCs w:val="16"/>
          <w:lang w:val="hy-AM"/>
        </w:rPr>
        <w:t>գործընթացը</w:t>
      </w:r>
      <w:r w:rsidRPr="005457D4">
        <w:rPr>
          <w:rFonts w:ascii="Sylfaen" w:hAnsi="Sylfaen"/>
          <w:color w:val="FF0000"/>
          <w:sz w:val="16"/>
          <w:szCs w:val="16"/>
          <w:lang w:val="pt-BR"/>
        </w:rPr>
        <w:t xml:space="preserve"> </w:t>
      </w:r>
      <w:r w:rsidRPr="005457D4">
        <w:rPr>
          <w:rFonts w:ascii="Sylfaen" w:hAnsi="Sylfaen"/>
          <w:color w:val="FF0000"/>
          <w:sz w:val="16"/>
          <w:szCs w:val="16"/>
          <w:lang w:val="hy-AM"/>
        </w:rPr>
        <w:t xml:space="preserve"> </w:t>
      </w:r>
      <w:r w:rsidRPr="006727BF">
        <w:rPr>
          <w:rFonts w:ascii="Sylfaen" w:hAnsi="Sylfaen"/>
          <w:color w:val="FF0000"/>
          <w:sz w:val="16"/>
          <w:szCs w:val="16"/>
          <w:lang w:val="hy-AM"/>
        </w:rPr>
        <w:t>կազմակերպվում</w:t>
      </w:r>
      <w:r w:rsidRPr="005457D4">
        <w:rPr>
          <w:rFonts w:ascii="Sylfaen" w:hAnsi="Sylfaen"/>
          <w:color w:val="FF0000"/>
          <w:sz w:val="16"/>
          <w:szCs w:val="16"/>
          <w:lang w:val="pt-BR"/>
        </w:rPr>
        <w:t xml:space="preserve"> </w:t>
      </w:r>
      <w:r w:rsidRPr="006727BF">
        <w:rPr>
          <w:rFonts w:ascii="Sylfaen" w:hAnsi="Sylfaen"/>
          <w:color w:val="FF0000"/>
          <w:sz w:val="16"/>
          <w:szCs w:val="16"/>
          <w:lang w:val="hy-AM"/>
        </w:rPr>
        <w:t>է</w:t>
      </w:r>
      <w:r w:rsidRPr="005457D4">
        <w:rPr>
          <w:rFonts w:ascii="Sylfaen" w:hAnsi="Sylfaen"/>
          <w:color w:val="FF0000"/>
          <w:sz w:val="16"/>
          <w:szCs w:val="16"/>
          <w:lang w:val="pt-BR"/>
        </w:rPr>
        <w:t xml:space="preserve"> </w:t>
      </w:r>
      <w:r w:rsidRPr="005457D4">
        <w:rPr>
          <w:rFonts w:ascii="Sylfaen" w:hAnsi="Sylfaen" w:cs="Sylfaen"/>
          <w:color w:val="FF0000"/>
          <w:sz w:val="16"/>
          <w:szCs w:val="16"/>
          <w:lang w:val="pt-BR"/>
        </w:rPr>
        <w:t xml:space="preserve"> "Գնումների մասին" ՀՀ օրենքի </w:t>
      </w:r>
    </w:p>
    <w:p w:rsidR="00353E11" w:rsidRPr="005457D4" w:rsidRDefault="00353E11" w:rsidP="00353E11">
      <w:pPr>
        <w:spacing w:line="360" w:lineRule="auto"/>
        <w:rPr>
          <w:rFonts w:ascii="Sylfaen" w:hAnsi="Sylfaen" w:cs="Sylfaen"/>
          <w:color w:val="FF0000"/>
          <w:sz w:val="16"/>
          <w:szCs w:val="16"/>
          <w:lang w:val="pt-BR"/>
        </w:rPr>
      </w:pPr>
      <w:r w:rsidRPr="005457D4">
        <w:rPr>
          <w:rFonts w:ascii="Sylfaen" w:hAnsi="Sylfaen" w:cs="Sylfaen"/>
          <w:color w:val="FF0000"/>
          <w:sz w:val="16"/>
          <w:szCs w:val="16"/>
          <w:lang w:val="pt-BR"/>
        </w:rPr>
        <w:t>15-րդ հոդվածի 6-րդ մասի հիման վրա,  ուստի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353E11" w:rsidRDefault="00F02279" w:rsidP="00F02279">
      <w:pPr>
        <w:jc w:val="right"/>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02279" w:rsidRPr="00D14B69" w:rsidTr="00545BDE">
        <w:trPr>
          <w:tblCellSpacing w:w="7" w:type="dxa"/>
          <w:jc w:val="center"/>
        </w:trPr>
        <w:tc>
          <w:tcPr>
            <w:tcW w:w="0" w:type="auto"/>
            <w:vAlign w:val="center"/>
          </w:tcPr>
          <w:p w:rsidR="00F02279" w:rsidRPr="00E6597C" w:rsidRDefault="00DD11E9" w:rsidP="00545BDE">
            <w:pPr>
              <w:jc w:val="center"/>
              <w:rPr>
                <w:rFonts w:ascii="GHEA Grapalat" w:hAnsi="GHEA Grapalat"/>
                <w:iCs/>
                <w:color w:val="000000"/>
                <w:sz w:val="21"/>
                <w:szCs w:val="21"/>
                <w:lang w:val="pt-BR"/>
              </w:rPr>
            </w:pPr>
            <w:r w:rsidRPr="00DD11E9">
              <w:rPr>
                <w:noProof/>
              </w:rPr>
              <w:pict>
                <v:rect id="Rectangle 100" o:spid="_x0000_s113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tabs>
          <w:tab w:val="left" w:pos="360"/>
          <w:tab w:val="left" w:pos="540"/>
        </w:tabs>
        <w:jc w:val="center"/>
        <w:rPr>
          <w:rFonts w:ascii="Sylfaen" w:hAnsi="Sylfaen" w:cs="Sylfaen"/>
          <w:b/>
          <w:bCs/>
          <w:sz w:val="20"/>
          <w:szCs w:val="20"/>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31"/>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p w:rsidR="00F87473" w:rsidRPr="00FB1EC7" w:rsidRDefault="00F02279" w:rsidP="00C8523E">
      <w:pPr>
        <w:pStyle w:val="31"/>
        <w:spacing w:line="240" w:lineRule="auto"/>
        <w:jc w:val="right"/>
        <w:rPr>
          <w:rFonts w:ascii="GHEA Grapalat" w:hAnsi="GHEA Grapalat"/>
        </w:rPr>
      </w:pPr>
      <w:r w:rsidRPr="00E6597C">
        <w:rPr>
          <w:rFonts w:ascii="GHEA Grapalat" w:hAnsi="GHEA Grapalat" w:cs="Sylfaen"/>
          <w:b/>
          <w:lang w:val="hy-AM"/>
        </w:rPr>
        <w:br w:type="page"/>
      </w:r>
    </w:p>
    <w:p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54D" w:rsidRDefault="00FF054D">
      <w:r>
        <w:separator/>
      </w:r>
    </w:p>
  </w:endnote>
  <w:endnote w:type="continuationSeparator" w:id="1">
    <w:p w:rsidR="00FF054D" w:rsidRDefault="00FF05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54D" w:rsidRDefault="00FF054D">
      <w:r>
        <w:separator/>
      </w:r>
    </w:p>
  </w:footnote>
  <w:footnote w:type="continuationSeparator" w:id="1">
    <w:p w:rsidR="00FF054D" w:rsidRDefault="00FF054D">
      <w:r>
        <w:continuationSeparator/>
      </w:r>
    </w:p>
  </w:footnote>
  <w:footnote w:id="2">
    <w:p w:rsidR="00C75B35" w:rsidRDefault="00C75B35"/>
    <w:p w:rsidR="00C75B35" w:rsidRPr="00CF2915" w:rsidRDefault="00C75B35">
      <w:pPr>
        <w:pStyle w:val="af2"/>
        <w:rPr>
          <w:rFonts w:ascii="Times New Roman" w:hAnsi="Times New Roman"/>
          <w:vertAlign w:val="superscript"/>
          <w:lang w:val="hy-AM"/>
        </w:rPr>
      </w:pPr>
    </w:p>
  </w:footnote>
  <w:footnote w:id="3">
    <w:p w:rsidR="00C75B35" w:rsidRDefault="00C75B35"/>
    <w:p w:rsidR="00C75B35" w:rsidRPr="00077F1D" w:rsidRDefault="00C75B35">
      <w:pPr>
        <w:pStyle w:val="af2"/>
        <w:rPr>
          <w:rFonts w:ascii="GHEA Grapalat" w:hAnsi="GHEA Grapalat"/>
          <w:lang w:val="hy-AM"/>
        </w:rPr>
      </w:pPr>
    </w:p>
  </w:footnote>
  <w:footnote w:id="4">
    <w:p w:rsidR="00C75B35" w:rsidRPr="00EC2CDE" w:rsidRDefault="00C75B35"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FC4D6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C75B35" w:rsidRPr="002A4619" w:rsidRDefault="00C75B35" w:rsidP="00B2572B">
      <w:pPr>
        <w:pStyle w:val="af2"/>
        <w:rPr>
          <w:rFonts w:ascii="GHEA Grapalat" w:hAnsi="GHEA Grapalat"/>
          <w:i/>
          <w:sz w:val="16"/>
          <w:szCs w:val="16"/>
          <w:lang w:val="af-ZA"/>
        </w:rPr>
      </w:pPr>
      <w:r w:rsidRPr="00A65C38">
        <w:rPr>
          <w:rFonts w:ascii="GHEA Grapalat" w:hAnsi="GHEA Grapalat"/>
          <w:i/>
          <w:sz w:val="16"/>
          <w:szCs w:val="16"/>
          <w:lang w:val="hy-AM"/>
        </w:rPr>
        <w:t>:</w:t>
      </w:r>
    </w:p>
    <w:p w:rsidR="00C75B35" w:rsidRDefault="00C75B35" w:rsidP="00CE3A99">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C75B35" w:rsidRPr="004605D7" w:rsidRDefault="00C75B35" w:rsidP="00CE3A99">
      <w:pPr>
        <w:jc w:val="both"/>
        <w:rPr>
          <w:rFonts w:ascii="GHEA Grapalat" w:hAnsi="GHEA Grapalat" w:cs="Sylfaen"/>
          <w:sz w:val="20"/>
          <w:lang w:val="hy-AM"/>
        </w:rPr>
      </w:pPr>
    </w:p>
  </w:footnote>
  <w:footnote w:id="6">
    <w:p w:rsidR="00C75B35" w:rsidRPr="001E7733" w:rsidRDefault="00C75B35" w:rsidP="00B2572B">
      <w:pPr>
        <w:pStyle w:val="31"/>
        <w:spacing w:line="240" w:lineRule="auto"/>
        <w:ind w:firstLine="0"/>
        <w:rPr>
          <w:rFonts w:ascii="GHEA Grapalat" w:hAnsi="GHEA Grapalat" w:cs="Sylfaen"/>
          <w:i/>
          <w:sz w:val="16"/>
          <w:szCs w:val="16"/>
          <w:lang w:val="af-ZA" w:eastAsia="ru-RU"/>
        </w:rPr>
      </w:pPr>
    </w:p>
    <w:p w:rsidR="00C75B35" w:rsidRPr="001E7733" w:rsidDel="00856FDE" w:rsidRDefault="00C75B35" w:rsidP="00B2572B">
      <w:pPr>
        <w:pStyle w:val="af2"/>
        <w:rPr>
          <w:del w:id="12" w:author="User" w:date="2019-05-26T09:57:00Z"/>
          <w:i/>
          <w:lang w:val="af-ZA"/>
        </w:rPr>
      </w:pPr>
    </w:p>
  </w:footnote>
  <w:footnote w:id="7">
    <w:p w:rsidR="00C75B35" w:rsidRPr="002F4827" w:rsidDel="004D0559" w:rsidRDefault="00C75B35" w:rsidP="00F02279">
      <w:pPr>
        <w:pStyle w:val="af2"/>
        <w:rPr>
          <w:del w:id="13" w:author="User" w:date="2019-05-26T13:15:00Z"/>
          <w:lang w:val="hy-AM"/>
        </w:rPr>
      </w:pPr>
    </w:p>
  </w:footnote>
  <w:footnote w:id="8">
    <w:p w:rsidR="00C75B35" w:rsidRPr="00FC4D6A" w:rsidRDefault="00C75B35">
      <w:pPr>
        <w:rPr>
          <w:lang w:val="af-ZA"/>
        </w:rPr>
      </w:pPr>
    </w:p>
    <w:p w:rsidR="00C75B35" w:rsidRPr="00342CD5" w:rsidDel="004D0559" w:rsidRDefault="00C75B35" w:rsidP="00F02279">
      <w:pPr>
        <w:pStyle w:val="af2"/>
        <w:jc w:val="both"/>
        <w:rPr>
          <w:del w:id="14" w:author="User" w:date="2019-05-26T13:16:00Z"/>
          <w:lang w:val="hy-AM"/>
        </w:rPr>
      </w:pPr>
    </w:p>
  </w:footnote>
  <w:footnote w:id="9">
    <w:p w:rsidR="00C75B35" w:rsidRPr="00FC4D6A" w:rsidRDefault="00C75B35">
      <w:pPr>
        <w:rPr>
          <w:lang w:val="af-ZA"/>
        </w:rPr>
      </w:pPr>
    </w:p>
    <w:p w:rsidR="00C75B35" w:rsidRPr="00EF5721" w:rsidDel="004D0559" w:rsidRDefault="00C75B35" w:rsidP="00F02279">
      <w:pPr>
        <w:pStyle w:val="af2"/>
        <w:rPr>
          <w:del w:id="15" w:author="User" w:date="2019-05-26T13:16:00Z"/>
          <w:lang w:val="hy-AM"/>
        </w:rPr>
      </w:pPr>
    </w:p>
  </w:footnote>
  <w:footnote w:id="10">
    <w:p w:rsidR="00C75B35" w:rsidRPr="002F4827" w:rsidDel="004D0559" w:rsidRDefault="00C75B35" w:rsidP="009138AD">
      <w:pPr>
        <w:pStyle w:val="af2"/>
        <w:jc w:val="both"/>
        <w:rPr>
          <w:del w:id="16" w:author="User" w:date="2019-05-26T13:17:00Z"/>
          <w:lang w:val="hy-AM"/>
        </w:rPr>
      </w:pPr>
      <w:r w:rsidRPr="009138AD">
        <w:rPr>
          <w:rFonts w:ascii="GHEA Grapalat" w:hAnsi="GHEA Grapalat"/>
          <w:i/>
          <w:sz w:val="16"/>
          <w:szCs w:val="24"/>
          <w:vertAlign w:val="superscript"/>
          <w:lang w:val="hy-AM" w:eastAsia="en-US"/>
        </w:rPr>
        <w:t xml:space="preserve">28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rsidR="00C75B35" w:rsidRPr="002F4827" w:rsidDel="004D0559" w:rsidRDefault="00C75B35" w:rsidP="00F02279">
      <w:pPr>
        <w:pStyle w:val="af2"/>
        <w:jc w:val="both"/>
        <w:rPr>
          <w:del w:id="17" w:author="User" w:date="2019-05-26T13:18:00Z"/>
          <w:lang w:val="hy-AM"/>
        </w:rPr>
      </w:pPr>
      <w:r w:rsidRPr="004678A5">
        <w:rPr>
          <w:rFonts w:ascii="GHEA Grapalat" w:hAnsi="GHEA Grapalat"/>
          <w:i/>
          <w:sz w:val="16"/>
          <w:szCs w:val="24"/>
          <w:vertAlign w:val="superscript"/>
          <w:lang w:val="hy-AM" w:eastAsia="en-US"/>
        </w:rPr>
        <w:t xml:space="preserve">29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1">
    <w:p w:rsidR="00C75B35" w:rsidRPr="004605D7" w:rsidRDefault="00C75B35" w:rsidP="00F02279">
      <w:pPr>
        <w:pStyle w:val="af2"/>
        <w:jc w:val="both"/>
        <w:rPr>
          <w:rFonts w:ascii="GHEA Grapalat" w:hAnsi="GHEA Grapalat"/>
          <w:i/>
          <w:sz w:val="16"/>
          <w:szCs w:val="24"/>
          <w:lang w:val="hy-AM" w:eastAsia="en-US"/>
        </w:rPr>
      </w:pPr>
      <w:r w:rsidRPr="004605D7">
        <w:rPr>
          <w:vertAlign w:val="superscript"/>
          <w:lang w:val="hy-AM"/>
        </w:rPr>
        <w:t>3</w:t>
      </w:r>
      <w:r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C75B35" w:rsidRPr="003711BD" w:rsidDel="00AC0465" w:rsidRDefault="00C75B35" w:rsidP="00F02279">
      <w:pPr>
        <w:pStyle w:val="af2"/>
        <w:rPr>
          <w:del w:id="18" w:author="User" w:date="2019-05-26T13:21:00Z"/>
          <w:lang w:val="hy-AM"/>
        </w:rPr>
      </w:pPr>
      <w:r w:rsidRPr="00FC4D6A">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C75B35" w:rsidRPr="002F4827" w:rsidDel="001432D3" w:rsidRDefault="00C75B35" w:rsidP="00F02279">
      <w:pPr>
        <w:pStyle w:val="af2"/>
        <w:jc w:val="both"/>
        <w:rPr>
          <w:del w:id="19" w:author="User" w:date="2019-05-26T13:23:00Z"/>
          <w:sz w:val="16"/>
          <w:szCs w:val="16"/>
          <w:lang w:val="hy-AM"/>
        </w:rPr>
      </w:pPr>
      <w:r w:rsidRPr="005170DF">
        <w:rPr>
          <w:vertAlign w:val="superscript"/>
          <w:lang w:val="hy-AM"/>
        </w:rPr>
        <w:t>3</w:t>
      </w:r>
      <w:r w:rsidRPr="00DD03BB">
        <w:rPr>
          <w:vertAlign w:val="superscript"/>
          <w:lang w:val="hy-AM"/>
        </w:rPr>
        <w:t xml:space="preserve">1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75B35" w:rsidRPr="00FC4D6A" w:rsidRDefault="00C75B35">
      <w:pPr>
        <w:rPr>
          <w:lang w:val="hy-AM"/>
        </w:rPr>
      </w:pPr>
    </w:p>
    <w:p w:rsidR="00C75B35" w:rsidRPr="00FC4820" w:rsidRDefault="00C75B35" w:rsidP="00F02279">
      <w:pPr>
        <w:pStyle w:val="af2"/>
        <w:jc w:val="both"/>
        <w:rPr>
          <w:lang w:val="hy-AM"/>
        </w:rPr>
      </w:pPr>
    </w:p>
  </w:footnote>
  <w:footnote w:id="14">
    <w:p w:rsidR="00C75B35" w:rsidRPr="00FC4D6A" w:rsidRDefault="00C75B35">
      <w:pPr>
        <w:rPr>
          <w:lang w:val="hy-AM"/>
        </w:rPr>
      </w:pPr>
    </w:p>
    <w:p w:rsidR="00C75B35" w:rsidRPr="00FC4820" w:rsidDel="001432D3" w:rsidRDefault="00C75B35" w:rsidP="00F02279">
      <w:pPr>
        <w:pStyle w:val="af2"/>
        <w:jc w:val="both"/>
        <w:rPr>
          <w:del w:id="20" w:author="User" w:date="2019-05-26T13:24:00Z"/>
          <w:lang w:val="hy-AM"/>
        </w:rPr>
      </w:pPr>
    </w:p>
  </w:footnote>
  <w:footnote w:id="15">
    <w:p w:rsidR="00C75B35" w:rsidRPr="00FC4D6A" w:rsidRDefault="00C75B35" w:rsidP="0067479D">
      <w:pPr>
        <w:pStyle w:val="af2"/>
        <w:rPr>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1908"/>
    <w:rsid w:val="00002C23"/>
    <w:rsid w:val="00002C9C"/>
    <w:rsid w:val="000031E3"/>
    <w:rsid w:val="00003279"/>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4897"/>
    <w:rsid w:val="00075997"/>
    <w:rsid w:val="00077062"/>
    <w:rsid w:val="00077BB9"/>
    <w:rsid w:val="00077F1D"/>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1B9C"/>
    <w:rsid w:val="000A1CA3"/>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0FAA"/>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1BFD"/>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542B"/>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1FCB"/>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7CD0"/>
    <w:rsid w:val="00147F14"/>
    <w:rsid w:val="00150CBE"/>
    <w:rsid w:val="001514D1"/>
    <w:rsid w:val="001515DE"/>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FE4"/>
    <w:rsid w:val="001635B8"/>
    <w:rsid w:val="00164BBC"/>
    <w:rsid w:val="00165154"/>
    <w:rsid w:val="0016519F"/>
    <w:rsid w:val="001669C1"/>
    <w:rsid w:val="001679A6"/>
    <w:rsid w:val="00171D2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DBD"/>
    <w:rsid w:val="00195835"/>
    <w:rsid w:val="00195E9D"/>
    <w:rsid w:val="00195F24"/>
    <w:rsid w:val="00196487"/>
    <w:rsid w:val="001A0A5F"/>
    <w:rsid w:val="001A23A6"/>
    <w:rsid w:val="001A2579"/>
    <w:rsid w:val="001A2F72"/>
    <w:rsid w:val="001A3D77"/>
    <w:rsid w:val="001A3FEC"/>
    <w:rsid w:val="001A43A4"/>
    <w:rsid w:val="001A4EF7"/>
    <w:rsid w:val="001A5BC8"/>
    <w:rsid w:val="001A5C02"/>
    <w:rsid w:val="001B0D9A"/>
    <w:rsid w:val="001B1370"/>
    <w:rsid w:val="001B1FC4"/>
    <w:rsid w:val="001B21A3"/>
    <w:rsid w:val="001B37D2"/>
    <w:rsid w:val="001B45A9"/>
    <w:rsid w:val="001B478E"/>
    <w:rsid w:val="001B4948"/>
    <w:rsid w:val="001B6FCF"/>
    <w:rsid w:val="001B7698"/>
    <w:rsid w:val="001C07C6"/>
    <w:rsid w:val="001C0849"/>
    <w:rsid w:val="001C0B2D"/>
    <w:rsid w:val="001C302C"/>
    <w:rsid w:val="001C3D83"/>
    <w:rsid w:val="001C3F6C"/>
    <w:rsid w:val="001C6C36"/>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765"/>
    <w:rsid w:val="002137E6"/>
    <w:rsid w:val="00213EB8"/>
    <w:rsid w:val="00217710"/>
    <w:rsid w:val="00217AE1"/>
    <w:rsid w:val="00220491"/>
    <w:rsid w:val="00220ACB"/>
    <w:rsid w:val="00220C7C"/>
    <w:rsid w:val="002218FE"/>
    <w:rsid w:val="002240AB"/>
    <w:rsid w:val="002250D8"/>
    <w:rsid w:val="0022515E"/>
    <w:rsid w:val="002252CD"/>
    <w:rsid w:val="00226412"/>
    <w:rsid w:val="00226F37"/>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433C"/>
    <w:rsid w:val="00244642"/>
    <w:rsid w:val="00244B38"/>
    <w:rsid w:val="00246777"/>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6667B"/>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409"/>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14B"/>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AD1"/>
    <w:rsid w:val="002C4DBF"/>
    <w:rsid w:val="002C584E"/>
    <w:rsid w:val="002C6CF7"/>
    <w:rsid w:val="002C7037"/>
    <w:rsid w:val="002D02FE"/>
    <w:rsid w:val="002D1AAA"/>
    <w:rsid w:val="002D20E8"/>
    <w:rsid w:val="002D236D"/>
    <w:rsid w:val="002D2904"/>
    <w:rsid w:val="002D2A8C"/>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496"/>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EA8"/>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189A"/>
    <w:rsid w:val="00333314"/>
    <w:rsid w:val="00334564"/>
    <w:rsid w:val="00334B2F"/>
    <w:rsid w:val="003351F1"/>
    <w:rsid w:val="0033571F"/>
    <w:rsid w:val="00335C2A"/>
    <w:rsid w:val="00336F9A"/>
    <w:rsid w:val="00337BE8"/>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3E11"/>
    <w:rsid w:val="00355533"/>
    <w:rsid w:val="0035555B"/>
    <w:rsid w:val="003572A0"/>
    <w:rsid w:val="00357603"/>
    <w:rsid w:val="003579C1"/>
    <w:rsid w:val="00357A33"/>
    <w:rsid w:val="00357AA2"/>
    <w:rsid w:val="00357C32"/>
    <w:rsid w:val="00357D48"/>
    <w:rsid w:val="00357E1B"/>
    <w:rsid w:val="00361308"/>
    <w:rsid w:val="00362238"/>
    <w:rsid w:val="0036230B"/>
    <w:rsid w:val="00363298"/>
    <w:rsid w:val="00363335"/>
    <w:rsid w:val="00363627"/>
    <w:rsid w:val="00363ADB"/>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F4B"/>
    <w:rsid w:val="0039338D"/>
    <w:rsid w:val="003946B4"/>
    <w:rsid w:val="003949A5"/>
    <w:rsid w:val="003955A3"/>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4DA"/>
    <w:rsid w:val="003E2931"/>
    <w:rsid w:val="003E316E"/>
    <w:rsid w:val="003E3996"/>
    <w:rsid w:val="003E3B26"/>
    <w:rsid w:val="003E3FD0"/>
    <w:rsid w:val="003E4184"/>
    <w:rsid w:val="003E4FBF"/>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A8A"/>
    <w:rsid w:val="00414300"/>
    <w:rsid w:val="00415953"/>
    <w:rsid w:val="00416F1E"/>
    <w:rsid w:val="00417553"/>
    <w:rsid w:val="004175B6"/>
    <w:rsid w:val="0042084B"/>
    <w:rsid w:val="00427EAA"/>
    <w:rsid w:val="004303CA"/>
    <w:rsid w:val="004306D6"/>
    <w:rsid w:val="00431998"/>
    <w:rsid w:val="004320F2"/>
    <w:rsid w:val="00433F39"/>
    <w:rsid w:val="00434D1C"/>
    <w:rsid w:val="0043558D"/>
    <w:rsid w:val="004361D6"/>
    <w:rsid w:val="0043641B"/>
    <w:rsid w:val="00436DF8"/>
    <w:rsid w:val="00437CDB"/>
    <w:rsid w:val="00440390"/>
    <w:rsid w:val="00440703"/>
    <w:rsid w:val="00441C20"/>
    <w:rsid w:val="00441CC1"/>
    <w:rsid w:val="00441D04"/>
    <w:rsid w:val="00442E64"/>
    <w:rsid w:val="00443208"/>
    <w:rsid w:val="00443B7A"/>
    <w:rsid w:val="00444069"/>
    <w:rsid w:val="00444EBF"/>
    <w:rsid w:val="004454D8"/>
    <w:rsid w:val="0044556F"/>
    <w:rsid w:val="00445857"/>
    <w:rsid w:val="0044660E"/>
    <w:rsid w:val="00447808"/>
    <w:rsid w:val="00447FFD"/>
    <w:rsid w:val="004504F0"/>
    <w:rsid w:val="00452896"/>
    <w:rsid w:val="00454D73"/>
    <w:rsid w:val="0045525D"/>
    <w:rsid w:val="004553DE"/>
    <w:rsid w:val="0045761C"/>
    <w:rsid w:val="00457745"/>
    <w:rsid w:val="004605D7"/>
    <w:rsid w:val="00460CA5"/>
    <w:rsid w:val="00460FF1"/>
    <w:rsid w:val="0046188C"/>
    <w:rsid w:val="00463243"/>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A5"/>
    <w:rsid w:val="00467B47"/>
    <w:rsid w:val="0047117B"/>
    <w:rsid w:val="00471867"/>
    <w:rsid w:val="004722BC"/>
    <w:rsid w:val="00472963"/>
    <w:rsid w:val="00472E68"/>
    <w:rsid w:val="00473CF5"/>
    <w:rsid w:val="004749BD"/>
    <w:rsid w:val="00475591"/>
    <w:rsid w:val="00475CA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59D0"/>
    <w:rsid w:val="00496062"/>
    <w:rsid w:val="00496E18"/>
    <w:rsid w:val="004974D8"/>
    <w:rsid w:val="00497D6B"/>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4C1"/>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749"/>
    <w:rsid w:val="0053699F"/>
    <w:rsid w:val="00536BFB"/>
    <w:rsid w:val="00536CCF"/>
    <w:rsid w:val="00536FD1"/>
    <w:rsid w:val="005370DC"/>
    <w:rsid w:val="00537173"/>
    <w:rsid w:val="00537694"/>
    <w:rsid w:val="005378EA"/>
    <w:rsid w:val="00537D28"/>
    <w:rsid w:val="00537E15"/>
    <w:rsid w:val="00540468"/>
    <w:rsid w:val="00540993"/>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F84"/>
    <w:rsid w:val="00577582"/>
    <w:rsid w:val="00581057"/>
    <w:rsid w:val="005812BE"/>
    <w:rsid w:val="00581DC3"/>
    <w:rsid w:val="0058298C"/>
    <w:rsid w:val="00582FEB"/>
    <w:rsid w:val="00583092"/>
    <w:rsid w:val="00583117"/>
    <w:rsid w:val="00584A70"/>
    <w:rsid w:val="005856C5"/>
    <w:rsid w:val="00585DD4"/>
    <w:rsid w:val="00585E16"/>
    <w:rsid w:val="00586293"/>
    <w:rsid w:val="0058649C"/>
    <w:rsid w:val="00586CD2"/>
    <w:rsid w:val="00587072"/>
    <w:rsid w:val="005900F2"/>
    <w:rsid w:val="0059038E"/>
    <w:rsid w:val="005905CD"/>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C69BC"/>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C51"/>
    <w:rsid w:val="005E2F4D"/>
    <w:rsid w:val="005E2FA5"/>
    <w:rsid w:val="005E3097"/>
    <w:rsid w:val="005E3501"/>
    <w:rsid w:val="005E368B"/>
    <w:rsid w:val="005E3FC4"/>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9B6"/>
    <w:rsid w:val="00621D3B"/>
    <w:rsid w:val="00621FDC"/>
    <w:rsid w:val="006237BD"/>
    <w:rsid w:val="00623998"/>
    <w:rsid w:val="00627101"/>
    <w:rsid w:val="0062728A"/>
    <w:rsid w:val="00627E00"/>
    <w:rsid w:val="00630BF1"/>
    <w:rsid w:val="00630CC3"/>
    <w:rsid w:val="0063101C"/>
    <w:rsid w:val="00631658"/>
    <w:rsid w:val="00631744"/>
    <w:rsid w:val="00632043"/>
    <w:rsid w:val="00633389"/>
    <w:rsid w:val="00633E1E"/>
    <w:rsid w:val="00634DC9"/>
    <w:rsid w:val="00635D52"/>
    <w:rsid w:val="00637DAB"/>
    <w:rsid w:val="00641AD5"/>
    <w:rsid w:val="00642EFE"/>
    <w:rsid w:val="00644CE2"/>
    <w:rsid w:val="00646D3B"/>
    <w:rsid w:val="006472AF"/>
    <w:rsid w:val="00647B5C"/>
    <w:rsid w:val="00650073"/>
    <w:rsid w:val="00650458"/>
    <w:rsid w:val="006505D2"/>
    <w:rsid w:val="00650BD3"/>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496D"/>
    <w:rsid w:val="006657A3"/>
    <w:rsid w:val="006657EE"/>
    <w:rsid w:val="00667A56"/>
    <w:rsid w:val="0067102D"/>
    <w:rsid w:val="00671A82"/>
    <w:rsid w:val="0067229B"/>
    <w:rsid w:val="006727BF"/>
    <w:rsid w:val="0067479D"/>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46B"/>
    <w:rsid w:val="006B5588"/>
    <w:rsid w:val="006B572D"/>
    <w:rsid w:val="006B5849"/>
    <w:rsid w:val="006B6297"/>
    <w:rsid w:val="006B6951"/>
    <w:rsid w:val="006B739E"/>
    <w:rsid w:val="006B7A24"/>
    <w:rsid w:val="006B7F1F"/>
    <w:rsid w:val="006C08B6"/>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CF8"/>
    <w:rsid w:val="006D5E0B"/>
    <w:rsid w:val="006D6150"/>
    <w:rsid w:val="006E0F22"/>
    <w:rsid w:val="006E200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02C0"/>
    <w:rsid w:val="00712311"/>
    <w:rsid w:val="00712DB8"/>
    <w:rsid w:val="007131F4"/>
    <w:rsid w:val="0071362A"/>
    <w:rsid w:val="00714C96"/>
    <w:rsid w:val="007151A3"/>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1F3D"/>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6B"/>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BB9"/>
    <w:rsid w:val="007A5810"/>
    <w:rsid w:val="007A5E2D"/>
    <w:rsid w:val="007A7DEB"/>
    <w:rsid w:val="007B188A"/>
    <w:rsid w:val="007B207A"/>
    <w:rsid w:val="007B25C1"/>
    <w:rsid w:val="007B36E4"/>
    <w:rsid w:val="007B3D9D"/>
    <w:rsid w:val="007B5542"/>
    <w:rsid w:val="007B6811"/>
    <w:rsid w:val="007B6E43"/>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85C"/>
    <w:rsid w:val="007F1F51"/>
    <w:rsid w:val="007F281F"/>
    <w:rsid w:val="007F3495"/>
    <w:rsid w:val="007F503F"/>
    <w:rsid w:val="007F5A5F"/>
    <w:rsid w:val="007F6722"/>
    <w:rsid w:val="007F7037"/>
    <w:rsid w:val="008013DA"/>
    <w:rsid w:val="008017D8"/>
    <w:rsid w:val="0080437A"/>
    <w:rsid w:val="00805DEA"/>
    <w:rsid w:val="008061D6"/>
    <w:rsid w:val="008069F0"/>
    <w:rsid w:val="00807178"/>
    <w:rsid w:val="0080763E"/>
    <w:rsid w:val="00807F1E"/>
    <w:rsid w:val="00807F3B"/>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5DE1"/>
    <w:rsid w:val="00836400"/>
    <w:rsid w:val="008365E4"/>
    <w:rsid w:val="00836C9C"/>
    <w:rsid w:val="00837337"/>
    <w:rsid w:val="00837F16"/>
    <w:rsid w:val="008411E7"/>
    <w:rsid w:val="00842193"/>
    <w:rsid w:val="00842CDF"/>
    <w:rsid w:val="00842DEA"/>
    <w:rsid w:val="008434D5"/>
    <w:rsid w:val="008435A4"/>
    <w:rsid w:val="008435DB"/>
    <w:rsid w:val="00843892"/>
    <w:rsid w:val="00844434"/>
    <w:rsid w:val="00845AA5"/>
    <w:rsid w:val="00847EB9"/>
    <w:rsid w:val="008504E0"/>
    <w:rsid w:val="00850570"/>
    <w:rsid w:val="00850857"/>
    <w:rsid w:val="008510F1"/>
    <w:rsid w:val="00851E74"/>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04A"/>
    <w:rsid w:val="008B04B3"/>
    <w:rsid w:val="008B12AF"/>
    <w:rsid w:val="008B1605"/>
    <w:rsid w:val="008B1B4F"/>
    <w:rsid w:val="008B344E"/>
    <w:rsid w:val="008B3718"/>
    <w:rsid w:val="008B4DB1"/>
    <w:rsid w:val="008B4FDA"/>
    <w:rsid w:val="008B5A23"/>
    <w:rsid w:val="008B73CD"/>
    <w:rsid w:val="008B75EE"/>
    <w:rsid w:val="008C0E12"/>
    <w:rsid w:val="008C17DA"/>
    <w:rsid w:val="008C343E"/>
    <w:rsid w:val="008C353D"/>
    <w:rsid w:val="008C417C"/>
    <w:rsid w:val="008C5FC1"/>
    <w:rsid w:val="008C6995"/>
    <w:rsid w:val="008C6A78"/>
    <w:rsid w:val="008C73D2"/>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45D"/>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47FF0"/>
    <w:rsid w:val="0095176C"/>
    <w:rsid w:val="0095199F"/>
    <w:rsid w:val="00952437"/>
    <w:rsid w:val="00953F12"/>
    <w:rsid w:val="00954F59"/>
    <w:rsid w:val="00955A1E"/>
    <w:rsid w:val="00955CC1"/>
    <w:rsid w:val="00955E87"/>
    <w:rsid w:val="00956D11"/>
    <w:rsid w:val="00960802"/>
    <w:rsid w:val="00961895"/>
    <w:rsid w:val="00962585"/>
    <w:rsid w:val="00962791"/>
    <w:rsid w:val="009632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E"/>
    <w:rsid w:val="009771B9"/>
    <w:rsid w:val="009775DB"/>
    <w:rsid w:val="009813C4"/>
    <w:rsid w:val="00981540"/>
    <w:rsid w:val="0098244A"/>
    <w:rsid w:val="00983AF5"/>
    <w:rsid w:val="00984456"/>
    <w:rsid w:val="00984BDB"/>
    <w:rsid w:val="00985291"/>
    <w:rsid w:val="00987E76"/>
    <w:rsid w:val="00990375"/>
    <w:rsid w:val="00990468"/>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96C"/>
    <w:rsid w:val="009A7E8F"/>
    <w:rsid w:val="009B0273"/>
    <w:rsid w:val="009B02B5"/>
    <w:rsid w:val="009B0824"/>
    <w:rsid w:val="009B0BB5"/>
    <w:rsid w:val="009B0DA1"/>
    <w:rsid w:val="009B15DB"/>
    <w:rsid w:val="009B2B24"/>
    <w:rsid w:val="009B3CA3"/>
    <w:rsid w:val="009B5889"/>
    <w:rsid w:val="009B58F7"/>
    <w:rsid w:val="009B5ED1"/>
    <w:rsid w:val="009B6D58"/>
    <w:rsid w:val="009C1A9B"/>
    <w:rsid w:val="009C1D0F"/>
    <w:rsid w:val="009C34B8"/>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4DB0"/>
    <w:rsid w:val="00A05356"/>
    <w:rsid w:val="00A061DF"/>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161"/>
    <w:rsid w:val="00A24827"/>
    <w:rsid w:val="00A249DB"/>
    <w:rsid w:val="00A24F80"/>
    <w:rsid w:val="00A26ACF"/>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06E"/>
    <w:rsid w:val="00A524AC"/>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13D"/>
    <w:rsid w:val="00A64339"/>
    <w:rsid w:val="00A65307"/>
    <w:rsid w:val="00A65C38"/>
    <w:rsid w:val="00A660E4"/>
    <w:rsid w:val="00A66431"/>
    <w:rsid w:val="00A6756D"/>
    <w:rsid w:val="00A67EAC"/>
    <w:rsid w:val="00A70355"/>
    <w:rsid w:val="00A7178B"/>
    <w:rsid w:val="00A71BBC"/>
    <w:rsid w:val="00A71C79"/>
    <w:rsid w:val="00A7209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EA1"/>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462"/>
    <w:rsid w:val="00AD1BFE"/>
    <w:rsid w:val="00AD305B"/>
    <w:rsid w:val="00AD34C9"/>
    <w:rsid w:val="00AD522C"/>
    <w:rsid w:val="00AD6D6A"/>
    <w:rsid w:val="00AD7B20"/>
    <w:rsid w:val="00AE1606"/>
    <w:rsid w:val="00AE210D"/>
    <w:rsid w:val="00AE224E"/>
    <w:rsid w:val="00AE26C8"/>
    <w:rsid w:val="00AE2D58"/>
    <w:rsid w:val="00AE3822"/>
    <w:rsid w:val="00AE3B58"/>
    <w:rsid w:val="00AE4008"/>
    <w:rsid w:val="00AE43E4"/>
    <w:rsid w:val="00AE44A9"/>
    <w:rsid w:val="00AE52DD"/>
    <w:rsid w:val="00AE56B3"/>
    <w:rsid w:val="00AE5E4B"/>
    <w:rsid w:val="00AE679C"/>
    <w:rsid w:val="00AE73A7"/>
    <w:rsid w:val="00AE7C2D"/>
    <w:rsid w:val="00AF023B"/>
    <w:rsid w:val="00AF0BB2"/>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5C39"/>
    <w:rsid w:val="00B16781"/>
    <w:rsid w:val="00B1695D"/>
    <w:rsid w:val="00B169A3"/>
    <w:rsid w:val="00B16E83"/>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10"/>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2F2"/>
    <w:rsid w:val="00B606E2"/>
    <w:rsid w:val="00B61677"/>
    <w:rsid w:val="00B61894"/>
    <w:rsid w:val="00B62020"/>
    <w:rsid w:val="00B62122"/>
    <w:rsid w:val="00B62D06"/>
    <w:rsid w:val="00B62DDA"/>
    <w:rsid w:val="00B63078"/>
    <w:rsid w:val="00B64118"/>
    <w:rsid w:val="00B64BF8"/>
    <w:rsid w:val="00B66C0B"/>
    <w:rsid w:val="00B67CCD"/>
    <w:rsid w:val="00B70B47"/>
    <w:rsid w:val="00B70D51"/>
    <w:rsid w:val="00B7136F"/>
    <w:rsid w:val="00B71D73"/>
    <w:rsid w:val="00B73AB8"/>
    <w:rsid w:val="00B73DE0"/>
    <w:rsid w:val="00B744F6"/>
    <w:rsid w:val="00B75687"/>
    <w:rsid w:val="00B75E0B"/>
    <w:rsid w:val="00B7678F"/>
    <w:rsid w:val="00B7771E"/>
    <w:rsid w:val="00B81AD3"/>
    <w:rsid w:val="00B834EF"/>
    <w:rsid w:val="00B83C84"/>
    <w:rsid w:val="00B84F37"/>
    <w:rsid w:val="00B853BF"/>
    <w:rsid w:val="00B8636F"/>
    <w:rsid w:val="00B86BCB"/>
    <w:rsid w:val="00B9100A"/>
    <w:rsid w:val="00B91B43"/>
    <w:rsid w:val="00B925B0"/>
    <w:rsid w:val="00B941D0"/>
    <w:rsid w:val="00B9590E"/>
    <w:rsid w:val="00B95FE0"/>
    <w:rsid w:val="00B96B73"/>
    <w:rsid w:val="00B97237"/>
    <w:rsid w:val="00B975FA"/>
    <w:rsid w:val="00B9796D"/>
    <w:rsid w:val="00B97D91"/>
    <w:rsid w:val="00BA3554"/>
    <w:rsid w:val="00BA4B4C"/>
    <w:rsid w:val="00BA632C"/>
    <w:rsid w:val="00BB1A5D"/>
    <w:rsid w:val="00BB1C9B"/>
    <w:rsid w:val="00BB3575"/>
    <w:rsid w:val="00BB4ADD"/>
    <w:rsid w:val="00BB500A"/>
    <w:rsid w:val="00BB52F9"/>
    <w:rsid w:val="00BB5B35"/>
    <w:rsid w:val="00BB5B58"/>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546"/>
    <w:rsid w:val="00C16602"/>
    <w:rsid w:val="00C16F3F"/>
    <w:rsid w:val="00C17414"/>
    <w:rsid w:val="00C207A1"/>
    <w:rsid w:val="00C21505"/>
    <w:rsid w:val="00C2151D"/>
    <w:rsid w:val="00C21B9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77"/>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35"/>
    <w:rsid w:val="00C75BC3"/>
    <w:rsid w:val="00C777BE"/>
    <w:rsid w:val="00C8055A"/>
    <w:rsid w:val="00C806B2"/>
    <w:rsid w:val="00C807D9"/>
    <w:rsid w:val="00C80B25"/>
    <w:rsid w:val="00C80D21"/>
    <w:rsid w:val="00C813A9"/>
    <w:rsid w:val="00C81913"/>
    <w:rsid w:val="00C81FE2"/>
    <w:rsid w:val="00C82BD2"/>
    <w:rsid w:val="00C83D8F"/>
    <w:rsid w:val="00C83F86"/>
    <w:rsid w:val="00C84419"/>
    <w:rsid w:val="00C84D2D"/>
    <w:rsid w:val="00C8523E"/>
    <w:rsid w:val="00C85FFA"/>
    <w:rsid w:val="00C86048"/>
    <w:rsid w:val="00C864DC"/>
    <w:rsid w:val="00C91F69"/>
    <w:rsid w:val="00C92051"/>
    <w:rsid w:val="00C925DF"/>
    <w:rsid w:val="00C92D18"/>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751"/>
    <w:rsid w:val="00D104E6"/>
    <w:rsid w:val="00D10B0C"/>
    <w:rsid w:val="00D11611"/>
    <w:rsid w:val="00D132BC"/>
    <w:rsid w:val="00D14B02"/>
    <w:rsid w:val="00D14B53"/>
    <w:rsid w:val="00D14B69"/>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1B6E"/>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1DD3"/>
    <w:rsid w:val="00D627D0"/>
    <w:rsid w:val="00D62C0F"/>
    <w:rsid w:val="00D65BF2"/>
    <w:rsid w:val="00D65E4E"/>
    <w:rsid w:val="00D65EBA"/>
    <w:rsid w:val="00D71259"/>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26C3"/>
    <w:rsid w:val="00D93027"/>
    <w:rsid w:val="00D9650F"/>
    <w:rsid w:val="00D970D2"/>
    <w:rsid w:val="00D976EB"/>
    <w:rsid w:val="00DA0948"/>
    <w:rsid w:val="00DA0A4E"/>
    <w:rsid w:val="00DA0F94"/>
    <w:rsid w:val="00DA0FDD"/>
    <w:rsid w:val="00DA10C9"/>
    <w:rsid w:val="00DA13F5"/>
    <w:rsid w:val="00DA1AF1"/>
    <w:rsid w:val="00DA20F2"/>
    <w:rsid w:val="00DA2289"/>
    <w:rsid w:val="00DA41B1"/>
    <w:rsid w:val="00DA687B"/>
    <w:rsid w:val="00DA6C97"/>
    <w:rsid w:val="00DB00D3"/>
    <w:rsid w:val="00DB01A7"/>
    <w:rsid w:val="00DB0602"/>
    <w:rsid w:val="00DB2BCC"/>
    <w:rsid w:val="00DB3E17"/>
    <w:rsid w:val="00DB41B7"/>
    <w:rsid w:val="00DB4273"/>
    <w:rsid w:val="00DB4CC7"/>
    <w:rsid w:val="00DB4F05"/>
    <w:rsid w:val="00DB64C8"/>
    <w:rsid w:val="00DB6D02"/>
    <w:rsid w:val="00DC1B3F"/>
    <w:rsid w:val="00DC3470"/>
    <w:rsid w:val="00DC5332"/>
    <w:rsid w:val="00DC567F"/>
    <w:rsid w:val="00DC59F5"/>
    <w:rsid w:val="00DC6663"/>
    <w:rsid w:val="00DC6FEB"/>
    <w:rsid w:val="00DC769E"/>
    <w:rsid w:val="00DC7A3F"/>
    <w:rsid w:val="00DD03BB"/>
    <w:rsid w:val="00DD11E9"/>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13F"/>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2552"/>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26D"/>
    <w:rsid w:val="00E362AF"/>
    <w:rsid w:val="00E36717"/>
    <w:rsid w:val="00E369A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C3C"/>
    <w:rsid w:val="00E46DBA"/>
    <w:rsid w:val="00E51117"/>
    <w:rsid w:val="00E51EEA"/>
    <w:rsid w:val="00E5348C"/>
    <w:rsid w:val="00E54297"/>
    <w:rsid w:val="00E546A4"/>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6ED5"/>
    <w:rsid w:val="00E90E72"/>
    <w:rsid w:val="00E90FD0"/>
    <w:rsid w:val="00E9113D"/>
    <w:rsid w:val="00E92272"/>
    <w:rsid w:val="00E92BAA"/>
    <w:rsid w:val="00E93CA2"/>
    <w:rsid w:val="00E9479B"/>
    <w:rsid w:val="00E94D7F"/>
    <w:rsid w:val="00E94DDA"/>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C45"/>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1D9E"/>
    <w:rsid w:val="00F4395E"/>
    <w:rsid w:val="00F449C0"/>
    <w:rsid w:val="00F4506C"/>
    <w:rsid w:val="00F45B4D"/>
    <w:rsid w:val="00F45B8B"/>
    <w:rsid w:val="00F50319"/>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218D"/>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473"/>
    <w:rsid w:val="00F914CF"/>
    <w:rsid w:val="00F930CD"/>
    <w:rsid w:val="00F932ED"/>
    <w:rsid w:val="00F9448B"/>
    <w:rsid w:val="00F954E8"/>
    <w:rsid w:val="00F96621"/>
    <w:rsid w:val="00F97D3E"/>
    <w:rsid w:val="00FA0498"/>
    <w:rsid w:val="00FA08F6"/>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4FC"/>
    <w:rsid w:val="00FC4B16"/>
    <w:rsid w:val="00FC4D6A"/>
    <w:rsid w:val="00FC5FA5"/>
    <w:rsid w:val="00FC6150"/>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54D"/>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06"/>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8544337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15EFE-5D6B-4B96-9DF6-D3BF1B0AD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48</Pages>
  <Words>17971</Words>
  <Characters>102441</Characters>
  <Application>Microsoft Office Word</Application>
  <DocSecurity>0</DocSecurity>
  <Lines>853</Lines>
  <Paragraphs>240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59</cp:revision>
  <cp:lastPrinted>2018-02-16T18:12:00Z</cp:lastPrinted>
  <dcterms:created xsi:type="dcterms:W3CDTF">2020-07-10T10:24:00Z</dcterms:created>
  <dcterms:modified xsi:type="dcterms:W3CDTF">2020-07-11T08:26:00Z</dcterms:modified>
</cp:coreProperties>
</file>